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2" w:rightFromText="142" w:vertAnchor="page" w:horzAnchor="page" w:tblpX="1532" w:tblpY="111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10" w:type="dxa"/>
        </w:tblCellMar>
        <w:tblLook w:val="04A0" w:firstRow="1" w:lastRow="0" w:firstColumn="1" w:lastColumn="0" w:noHBand="0" w:noVBand="1"/>
      </w:tblPr>
      <w:tblGrid>
        <w:gridCol w:w="9922"/>
      </w:tblGrid>
      <w:tr w:rsidR="00026A78" w14:paraId="1E245E29" w14:textId="77777777" w:rsidTr="00DD4B58">
        <w:trPr>
          <w:trHeight w:hRule="exact" w:val="2438"/>
        </w:trPr>
        <w:tc>
          <w:tcPr>
            <w:tcW w:w="10393" w:type="dxa"/>
            <w:vAlign w:val="center"/>
          </w:tcPr>
          <w:bookmarkStart w:id="0" w:name="_GoBack"/>
          <w:bookmarkEnd w:id="0"/>
          <w:p w14:paraId="5E91E5A9" w14:textId="77777777" w:rsidR="00026A78" w:rsidRDefault="0003674E" w:rsidP="00927FE7">
            <w:pPr>
              <w:pStyle w:val="doTitle"/>
            </w:pPr>
            <w:sdt>
              <w:sdtPr>
                <w:alias w:val="Titel"/>
                <w:tag w:val=""/>
                <w:id w:val="-340550831"/>
                <w:placeholder>
                  <w:docPart w:val="666310437B104070BE0BDA3C3F03DB62"/>
                </w:placeholder>
                <w:dataBinding w:prefixMappings="xmlns:ns0='http://purl.org/dc/elements/1.1/' xmlns:ns1='http://schemas.openxmlformats.org/package/2006/metadata/core-properties' " w:xpath="/ns1:coreProperties[1]/ns0:title[1]" w:storeItemID="{6C3C8BC8-F283-45AE-878A-BAB7291924A1}"/>
                <w:text/>
              </w:sdtPr>
              <w:sdtEndPr/>
              <w:sdtContent>
                <w:r w:rsidR="005F757A">
                  <w:t>ECK ID Technische voorschriften</w:t>
                </w:r>
              </w:sdtContent>
            </w:sdt>
          </w:p>
        </w:tc>
      </w:tr>
      <w:tr w:rsidR="00026A78" w14:paraId="66726C17" w14:textId="77777777" w:rsidTr="00DD4B58">
        <w:trPr>
          <w:trHeight w:hRule="exact" w:val="1077"/>
        </w:trPr>
        <w:tc>
          <w:tcPr>
            <w:tcW w:w="10393" w:type="dxa"/>
            <w:vAlign w:val="center"/>
          </w:tcPr>
          <w:p w14:paraId="743D1598" w14:textId="77777777" w:rsidR="00026A78" w:rsidRPr="007D1382" w:rsidRDefault="00253258" w:rsidP="00161EA9">
            <w:pPr>
              <w:pStyle w:val="doSubTitle"/>
            </w:pPr>
            <w:r>
              <w:fldChar w:fldCharType="begin"/>
            </w:r>
            <w:r>
              <w:instrText xml:space="preserve"> DOCPROPERTY  txtSubTitle  \* MERGEFORMAT </w:instrText>
            </w:r>
            <w:r>
              <w:fldChar w:fldCharType="separate"/>
            </w:r>
            <w:r w:rsidR="00927FE7">
              <w:t>SchoolID Services</w:t>
            </w:r>
            <w:r>
              <w:fldChar w:fldCharType="end"/>
            </w:r>
          </w:p>
        </w:tc>
      </w:tr>
    </w:tbl>
    <w:p w14:paraId="4EA9A292" w14:textId="77777777" w:rsidR="00AB67B7" w:rsidRDefault="00AB67B7"/>
    <w:p w14:paraId="5CCE8A50" w14:textId="77777777" w:rsidR="00F0081D" w:rsidRDefault="00F0081D" w:rsidP="00F0081D">
      <w:pPr>
        <w:sectPr w:rsidR="00F0081D">
          <w:headerReference w:type="even" r:id="rId12"/>
          <w:headerReference w:type="default" r:id="rId13"/>
          <w:footerReference w:type="even" r:id="rId14"/>
          <w:footerReference w:type="default" r:id="rId15"/>
          <w:headerReference w:type="first" r:id="rId16"/>
          <w:footerReference w:type="first" r:id="rId17"/>
          <w:pgSz w:w="11907" w:h="16840"/>
          <w:pgMar w:top="851" w:right="851" w:bottom="1134" w:left="1134" w:header="709" w:footer="709" w:gutter="0"/>
          <w:cols w:space="708"/>
        </w:sectPr>
      </w:pPr>
    </w:p>
    <w:customXmlInsRangeStart w:id="1" w:author="Marc Fleischeuers" w:date="2017-03-15T10:54:00Z"/>
    <w:sdt>
      <w:sdtPr>
        <w:rPr>
          <w:rFonts w:ascii="Info Corr Offc" w:hAnsi="Info Corr Offc"/>
          <w:color w:val="58595B"/>
          <w:sz w:val="22"/>
          <w:szCs w:val="18"/>
        </w:rPr>
        <w:id w:val="-123702463"/>
        <w:docPartObj>
          <w:docPartGallery w:val="Table of Contents"/>
          <w:docPartUnique/>
        </w:docPartObj>
      </w:sdtPr>
      <w:sdtEndPr>
        <w:rPr>
          <w:rFonts w:ascii="Calibri" w:hAnsi="Calibri"/>
          <w:color w:val="auto"/>
          <w:szCs w:val="20"/>
        </w:rPr>
      </w:sdtEndPr>
      <w:sdtContent>
        <w:customXmlInsRangeEnd w:id="1"/>
        <w:customXmlDelRangeStart w:id="2" w:author="Marc Fleischeuers" w:date="2017-03-15T10:54:00Z"/>
        <w:sdt>
          <w:sdtPr>
            <w:rPr>
              <w:rFonts w:ascii="Info Corr Offc" w:hAnsi="Info Corr Offc"/>
              <w:color w:val="58595B"/>
              <w:sz w:val="22"/>
              <w:szCs w:val="18"/>
            </w:rPr>
            <w:id w:val="-1218351463"/>
            <w:docPartObj>
              <w:docPartGallery w:val="Table of Contents"/>
              <w:docPartUnique/>
            </w:docPartObj>
          </w:sdtPr>
          <w:sdtEndPr>
            <w:rPr>
              <w:rFonts w:ascii="Calibri" w:hAnsi="Calibri"/>
              <w:bCs/>
              <w:caps/>
              <w:noProof/>
              <w:color w:val="2E3192"/>
              <w:szCs w:val="20"/>
            </w:rPr>
          </w:sdtEndPr>
          <w:sdtContent>
            <w:customXmlDelRangeEnd w:id="2"/>
            <w:p w14:paraId="7A9CFFA4" w14:textId="768CBE03" w:rsidR="00F0081D" w:rsidRPr="007D1382" w:rsidRDefault="00F0081D" w:rsidP="00F0081D">
              <w:pPr>
                <w:pStyle w:val="Geenafstand"/>
                <w:spacing w:line="240" w:lineRule="auto"/>
                <w:rPr>
                  <w:rStyle w:val="Kop1Char"/>
                  <w:rFonts w:cs="Info Corr Offc"/>
                </w:rPr>
              </w:pPr>
              <w:r w:rsidRPr="007D1382">
                <w:rPr>
                  <w:rStyle w:val="Kop1Char"/>
                  <w:rFonts w:cs="Info Corr Offc"/>
                </w:rPr>
                <w:t>Inhoud</w:t>
              </w:r>
            </w:p>
            <w:p w14:paraId="53820AC3" w14:textId="77777777" w:rsidR="00F07B74" w:rsidRDefault="0003674E">
              <w:pPr>
                <w:pStyle w:val="Inhopg1"/>
                <w:rPr>
                  <w:del w:id="3" w:author="Marc Fleischeuers" w:date="2017-03-15T10:54:00Z"/>
                  <w:bCs w:val="0"/>
                  <w:caps w:val="0"/>
                </w:rPr>
              </w:pPr>
            </w:p>
            <w:customXmlDelRangeStart w:id="4" w:author="Marc Fleischeuers" w:date="2017-03-15T10:54:00Z"/>
          </w:sdtContent>
        </w:sdt>
        <w:customXmlDelRangeEnd w:id="4"/>
        <w:p w14:paraId="15C60861" w14:textId="289E146B" w:rsidR="00D56E3E" w:rsidRDefault="00F07B74">
          <w:pPr>
            <w:pStyle w:val="Inhopg1"/>
            <w:rPr>
              <w:rFonts w:eastAsiaTheme="minorEastAsia" w:cstheme="minorBidi"/>
              <w:bCs w:val="0"/>
              <w:caps w:val="0"/>
              <w:color w:val="auto"/>
              <w:sz w:val="22"/>
              <w:szCs w:val="22"/>
              <w:lang w:eastAsia="nl-NL"/>
            </w:rPr>
          </w:pPr>
          <w:r>
            <w:rPr>
              <w:bCs w:val="0"/>
              <w:caps w:val="0"/>
            </w:rPr>
            <w:fldChar w:fldCharType="begin"/>
          </w:r>
          <w:r w:rsidR="009B0737">
            <w:rPr>
              <w:bCs w:val="0"/>
              <w:caps w:val="0"/>
            </w:rPr>
            <w:instrText xml:space="preserve"> TOC \o "1-3</w:instrText>
          </w:r>
          <w:r w:rsidR="00F0081D">
            <w:rPr>
              <w:bCs w:val="0"/>
              <w:caps w:val="0"/>
            </w:rPr>
            <w:instrText xml:space="preserve">" \h \z \u </w:instrText>
          </w:r>
          <w:r>
            <w:rPr>
              <w:bCs w:val="0"/>
              <w:caps w:val="0"/>
            </w:rPr>
            <w:fldChar w:fldCharType="separate"/>
          </w:r>
          <w:hyperlink w:anchor="_Toc477338578" w:history="1">
            <w:r w:rsidR="00D56E3E" w:rsidRPr="007E239C">
              <w:rPr>
                <w:rStyle w:val="Hyperlink"/>
              </w:rPr>
              <w:t>Document informatie</w:t>
            </w:r>
            <w:r w:rsidR="00D56E3E">
              <w:rPr>
                <w:webHidden/>
              </w:rPr>
              <w:tab/>
            </w:r>
            <w:r w:rsidR="00D56E3E">
              <w:rPr>
                <w:webHidden/>
              </w:rPr>
              <w:fldChar w:fldCharType="begin"/>
            </w:r>
            <w:r w:rsidR="00D56E3E">
              <w:rPr>
                <w:webHidden/>
              </w:rPr>
              <w:instrText xml:space="preserve"> PAGEREF _Toc477338578 \h </w:instrText>
            </w:r>
            <w:r w:rsidR="00D56E3E">
              <w:rPr>
                <w:webHidden/>
              </w:rPr>
            </w:r>
            <w:r w:rsidR="00D56E3E">
              <w:rPr>
                <w:webHidden/>
              </w:rPr>
              <w:fldChar w:fldCharType="separate"/>
            </w:r>
            <w:r w:rsidR="00D56E3E">
              <w:rPr>
                <w:webHidden/>
              </w:rPr>
              <w:t>2</w:t>
            </w:r>
            <w:r w:rsidR="00D56E3E">
              <w:rPr>
                <w:webHidden/>
              </w:rPr>
              <w:fldChar w:fldCharType="end"/>
            </w:r>
          </w:hyperlink>
        </w:p>
        <w:p w14:paraId="693C21B7" w14:textId="1060C755" w:rsidR="00D56E3E" w:rsidRDefault="00D56E3E">
          <w:pPr>
            <w:pStyle w:val="Inhopg2"/>
            <w:rPr>
              <w:rFonts w:eastAsiaTheme="minorEastAsia" w:cstheme="minorBidi"/>
              <w:bCs w:val="0"/>
              <w:sz w:val="22"/>
              <w:szCs w:val="22"/>
              <w:lang w:eastAsia="nl-NL"/>
            </w:rPr>
          </w:pPr>
          <w:hyperlink w:anchor="_Toc477338579" w:history="1">
            <w:r w:rsidRPr="007E239C">
              <w:rPr>
                <w:rStyle w:val="Hyperlink"/>
              </w:rPr>
              <w:t>Status</w:t>
            </w:r>
            <w:r>
              <w:rPr>
                <w:webHidden/>
              </w:rPr>
              <w:tab/>
            </w:r>
            <w:r>
              <w:rPr>
                <w:webHidden/>
              </w:rPr>
              <w:fldChar w:fldCharType="begin"/>
            </w:r>
            <w:r>
              <w:rPr>
                <w:webHidden/>
              </w:rPr>
              <w:instrText xml:space="preserve"> PAGEREF _Toc477338579 \h </w:instrText>
            </w:r>
            <w:r>
              <w:rPr>
                <w:webHidden/>
              </w:rPr>
            </w:r>
            <w:r>
              <w:rPr>
                <w:webHidden/>
              </w:rPr>
              <w:fldChar w:fldCharType="separate"/>
            </w:r>
            <w:r>
              <w:rPr>
                <w:webHidden/>
              </w:rPr>
              <w:t>2</w:t>
            </w:r>
            <w:r>
              <w:rPr>
                <w:webHidden/>
              </w:rPr>
              <w:fldChar w:fldCharType="end"/>
            </w:r>
          </w:hyperlink>
        </w:p>
        <w:p w14:paraId="42E65753" w14:textId="5EC0D43F" w:rsidR="00D56E3E" w:rsidRDefault="00D56E3E">
          <w:pPr>
            <w:pStyle w:val="Inhopg2"/>
            <w:rPr>
              <w:rFonts w:eastAsiaTheme="minorEastAsia" w:cstheme="minorBidi"/>
              <w:bCs w:val="0"/>
              <w:sz w:val="22"/>
              <w:szCs w:val="22"/>
              <w:lang w:eastAsia="nl-NL"/>
            </w:rPr>
          </w:pPr>
          <w:hyperlink w:anchor="_Toc477338580" w:history="1">
            <w:r w:rsidRPr="007E239C">
              <w:rPr>
                <w:rStyle w:val="Hyperlink"/>
              </w:rPr>
              <w:t>Versiehistorie</w:t>
            </w:r>
            <w:r>
              <w:rPr>
                <w:webHidden/>
              </w:rPr>
              <w:tab/>
            </w:r>
            <w:r>
              <w:rPr>
                <w:webHidden/>
              </w:rPr>
              <w:fldChar w:fldCharType="begin"/>
            </w:r>
            <w:r>
              <w:rPr>
                <w:webHidden/>
              </w:rPr>
              <w:instrText xml:space="preserve"> PAGEREF _Toc477338580 \h </w:instrText>
            </w:r>
            <w:r>
              <w:rPr>
                <w:webHidden/>
              </w:rPr>
            </w:r>
            <w:r>
              <w:rPr>
                <w:webHidden/>
              </w:rPr>
              <w:fldChar w:fldCharType="separate"/>
            </w:r>
            <w:r>
              <w:rPr>
                <w:webHidden/>
              </w:rPr>
              <w:t>2</w:t>
            </w:r>
            <w:r>
              <w:rPr>
                <w:webHidden/>
              </w:rPr>
              <w:fldChar w:fldCharType="end"/>
            </w:r>
          </w:hyperlink>
        </w:p>
        <w:p w14:paraId="19B0EFEF" w14:textId="584FB811" w:rsidR="00D56E3E" w:rsidRDefault="00D56E3E">
          <w:pPr>
            <w:pStyle w:val="Inhopg1"/>
            <w:rPr>
              <w:rFonts w:eastAsiaTheme="minorEastAsia" w:cstheme="minorBidi"/>
              <w:bCs w:val="0"/>
              <w:caps w:val="0"/>
              <w:color w:val="auto"/>
              <w:sz w:val="22"/>
              <w:szCs w:val="22"/>
              <w:lang w:eastAsia="nl-NL"/>
            </w:rPr>
          </w:pPr>
          <w:hyperlink w:anchor="_Toc477338581" w:history="1">
            <w:r w:rsidRPr="007E239C">
              <w:rPr>
                <w:rStyle w:val="Hyperlink"/>
              </w:rPr>
              <w:t>1.</w:t>
            </w:r>
            <w:r>
              <w:rPr>
                <w:rFonts w:eastAsiaTheme="minorEastAsia" w:cstheme="minorBidi"/>
                <w:bCs w:val="0"/>
                <w:caps w:val="0"/>
                <w:color w:val="auto"/>
                <w:sz w:val="22"/>
                <w:szCs w:val="22"/>
                <w:lang w:eastAsia="nl-NL"/>
              </w:rPr>
              <w:tab/>
            </w:r>
            <w:r w:rsidRPr="007E239C">
              <w:rPr>
                <w:rStyle w:val="Hyperlink"/>
              </w:rPr>
              <w:t>Technische voorschriften</w:t>
            </w:r>
            <w:r>
              <w:rPr>
                <w:webHidden/>
              </w:rPr>
              <w:tab/>
            </w:r>
            <w:r>
              <w:rPr>
                <w:webHidden/>
              </w:rPr>
              <w:fldChar w:fldCharType="begin"/>
            </w:r>
            <w:r>
              <w:rPr>
                <w:webHidden/>
              </w:rPr>
              <w:instrText xml:space="preserve"> PAGEREF _Toc477338581 \h </w:instrText>
            </w:r>
            <w:r>
              <w:rPr>
                <w:webHidden/>
              </w:rPr>
            </w:r>
            <w:r>
              <w:rPr>
                <w:webHidden/>
              </w:rPr>
              <w:fldChar w:fldCharType="separate"/>
            </w:r>
            <w:r>
              <w:rPr>
                <w:webHidden/>
              </w:rPr>
              <w:t>3</w:t>
            </w:r>
            <w:r>
              <w:rPr>
                <w:webHidden/>
              </w:rPr>
              <w:fldChar w:fldCharType="end"/>
            </w:r>
          </w:hyperlink>
        </w:p>
        <w:p w14:paraId="33F16311" w14:textId="4AE01B87" w:rsidR="00D56E3E" w:rsidRDefault="00D56E3E">
          <w:pPr>
            <w:pStyle w:val="Inhopg2"/>
            <w:rPr>
              <w:rFonts w:eastAsiaTheme="minorEastAsia" w:cstheme="minorBidi"/>
              <w:bCs w:val="0"/>
              <w:sz w:val="22"/>
              <w:szCs w:val="22"/>
              <w:lang w:eastAsia="nl-NL"/>
            </w:rPr>
          </w:pPr>
          <w:hyperlink w:anchor="_Toc477338582" w:history="1">
            <w:r w:rsidRPr="007E239C">
              <w:rPr>
                <w:rStyle w:val="Hyperlink"/>
              </w:rPr>
              <w:t>1.1.</w:t>
            </w:r>
            <w:r>
              <w:rPr>
                <w:rFonts w:eastAsiaTheme="minorEastAsia" w:cstheme="minorBidi"/>
                <w:bCs w:val="0"/>
                <w:sz w:val="22"/>
                <w:szCs w:val="22"/>
                <w:lang w:eastAsia="nl-NL"/>
              </w:rPr>
              <w:tab/>
            </w:r>
            <w:r w:rsidRPr="007E239C">
              <w:rPr>
                <w:rStyle w:val="Hyperlink"/>
              </w:rPr>
              <w:t>Voorschrift 1: Basis voor stampseudoniem van docenten.</w:t>
            </w:r>
            <w:r>
              <w:rPr>
                <w:webHidden/>
              </w:rPr>
              <w:tab/>
            </w:r>
            <w:r>
              <w:rPr>
                <w:webHidden/>
              </w:rPr>
              <w:fldChar w:fldCharType="begin"/>
            </w:r>
            <w:r>
              <w:rPr>
                <w:webHidden/>
              </w:rPr>
              <w:instrText xml:space="preserve"> PAGEREF _Toc477338582 \h </w:instrText>
            </w:r>
            <w:r>
              <w:rPr>
                <w:webHidden/>
              </w:rPr>
            </w:r>
            <w:r>
              <w:rPr>
                <w:webHidden/>
              </w:rPr>
              <w:fldChar w:fldCharType="separate"/>
            </w:r>
            <w:r>
              <w:rPr>
                <w:webHidden/>
              </w:rPr>
              <w:t>4</w:t>
            </w:r>
            <w:r>
              <w:rPr>
                <w:webHidden/>
              </w:rPr>
              <w:fldChar w:fldCharType="end"/>
            </w:r>
          </w:hyperlink>
        </w:p>
        <w:p w14:paraId="4E724257" w14:textId="023AF3B3" w:rsidR="00D56E3E" w:rsidRDefault="00D56E3E">
          <w:pPr>
            <w:pStyle w:val="Inhopg2"/>
            <w:rPr>
              <w:rFonts w:eastAsiaTheme="minorEastAsia" w:cstheme="minorBidi"/>
              <w:bCs w:val="0"/>
              <w:sz w:val="22"/>
              <w:szCs w:val="22"/>
              <w:lang w:eastAsia="nl-NL"/>
            </w:rPr>
          </w:pPr>
          <w:hyperlink w:anchor="_Toc477338583" w:history="1">
            <w:r w:rsidRPr="007E239C">
              <w:rPr>
                <w:rStyle w:val="Hyperlink"/>
              </w:rPr>
              <w:t>1.2.</w:t>
            </w:r>
            <w:r>
              <w:rPr>
                <w:rFonts w:eastAsiaTheme="minorEastAsia" w:cstheme="minorBidi"/>
                <w:bCs w:val="0"/>
                <w:sz w:val="22"/>
                <w:szCs w:val="22"/>
                <w:lang w:eastAsia="nl-NL"/>
              </w:rPr>
              <w:tab/>
            </w:r>
            <w:r w:rsidRPr="007E239C">
              <w:rPr>
                <w:rStyle w:val="Hyperlink"/>
              </w:rPr>
              <w:t>Voorschrift 2: 1e niveau hashing van de basis van het stampseudoniem</w:t>
            </w:r>
            <w:r>
              <w:rPr>
                <w:webHidden/>
              </w:rPr>
              <w:tab/>
            </w:r>
            <w:r>
              <w:rPr>
                <w:webHidden/>
              </w:rPr>
              <w:fldChar w:fldCharType="begin"/>
            </w:r>
            <w:r>
              <w:rPr>
                <w:webHidden/>
              </w:rPr>
              <w:instrText xml:space="preserve"> PAGEREF _Toc477338583 \h </w:instrText>
            </w:r>
            <w:r>
              <w:rPr>
                <w:webHidden/>
              </w:rPr>
            </w:r>
            <w:r>
              <w:rPr>
                <w:webHidden/>
              </w:rPr>
              <w:fldChar w:fldCharType="separate"/>
            </w:r>
            <w:r>
              <w:rPr>
                <w:webHidden/>
              </w:rPr>
              <w:t>4</w:t>
            </w:r>
            <w:r>
              <w:rPr>
                <w:webHidden/>
              </w:rPr>
              <w:fldChar w:fldCharType="end"/>
            </w:r>
          </w:hyperlink>
        </w:p>
        <w:p w14:paraId="1067E22B" w14:textId="132C824D" w:rsidR="00D56E3E" w:rsidRDefault="00D56E3E">
          <w:pPr>
            <w:pStyle w:val="Inhopg2"/>
            <w:rPr>
              <w:rFonts w:eastAsiaTheme="minorEastAsia" w:cstheme="minorBidi"/>
              <w:bCs w:val="0"/>
              <w:sz w:val="22"/>
              <w:szCs w:val="22"/>
              <w:lang w:eastAsia="nl-NL"/>
            </w:rPr>
          </w:pPr>
          <w:hyperlink w:anchor="_Toc477338584" w:history="1">
            <w:r w:rsidRPr="007E239C">
              <w:rPr>
                <w:rStyle w:val="Hyperlink"/>
              </w:rPr>
              <w:t>1.3.</w:t>
            </w:r>
            <w:r>
              <w:rPr>
                <w:rFonts w:eastAsiaTheme="minorEastAsia" w:cstheme="minorBidi"/>
                <w:bCs w:val="0"/>
                <w:sz w:val="22"/>
                <w:szCs w:val="22"/>
                <w:lang w:eastAsia="nl-NL"/>
              </w:rPr>
              <w:tab/>
            </w:r>
            <w:r w:rsidRPr="007E239C">
              <w:rPr>
                <w:rStyle w:val="Hyperlink"/>
              </w:rPr>
              <w:t>Voorschrift 3: Toepassen van Edukoppeling.</w:t>
            </w:r>
            <w:r>
              <w:rPr>
                <w:webHidden/>
              </w:rPr>
              <w:tab/>
            </w:r>
            <w:r>
              <w:rPr>
                <w:webHidden/>
              </w:rPr>
              <w:fldChar w:fldCharType="begin"/>
            </w:r>
            <w:r>
              <w:rPr>
                <w:webHidden/>
              </w:rPr>
              <w:instrText xml:space="preserve"> PAGEREF _Toc477338584 \h </w:instrText>
            </w:r>
            <w:r>
              <w:rPr>
                <w:webHidden/>
              </w:rPr>
            </w:r>
            <w:r>
              <w:rPr>
                <w:webHidden/>
              </w:rPr>
              <w:fldChar w:fldCharType="separate"/>
            </w:r>
            <w:r>
              <w:rPr>
                <w:webHidden/>
              </w:rPr>
              <w:t>5</w:t>
            </w:r>
            <w:r>
              <w:rPr>
                <w:webHidden/>
              </w:rPr>
              <w:fldChar w:fldCharType="end"/>
            </w:r>
          </w:hyperlink>
        </w:p>
        <w:p w14:paraId="7C5C47EF" w14:textId="63618A93" w:rsidR="00D56E3E" w:rsidRDefault="00D56E3E">
          <w:pPr>
            <w:pStyle w:val="Inhopg2"/>
            <w:rPr>
              <w:rFonts w:eastAsiaTheme="minorEastAsia" w:cstheme="minorBidi"/>
              <w:bCs w:val="0"/>
              <w:sz w:val="22"/>
              <w:szCs w:val="22"/>
              <w:lang w:eastAsia="nl-NL"/>
            </w:rPr>
          </w:pPr>
          <w:hyperlink w:anchor="_Toc477338585" w:history="1">
            <w:r w:rsidRPr="007E239C">
              <w:rPr>
                <w:rStyle w:val="Hyperlink"/>
              </w:rPr>
              <w:t>1.4.</w:t>
            </w:r>
            <w:r>
              <w:rPr>
                <w:rFonts w:eastAsiaTheme="minorEastAsia" w:cstheme="minorBidi"/>
                <w:bCs w:val="0"/>
                <w:sz w:val="22"/>
                <w:szCs w:val="22"/>
                <w:lang w:eastAsia="nl-NL"/>
              </w:rPr>
              <w:tab/>
            </w:r>
            <w:r w:rsidRPr="007E239C">
              <w:rPr>
                <w:rStyle w:val="Hyperlink"/>
              </w:rPr>
              <w:t>Voorschrift 4: De hashing van de Nummervoorziening.</w:t>
            </w:r>
            <w:r>
              <w:rPr>
                <w:webHidden/>
              </w:rPr>
              <w:tab/>
            </w:r>
            <w:r>
              <w:rPr>
                <w:webHidden/>
              </w:rPr>
              <w:fldChar w:fldCharType="begin"/>
            </w:r>
            <w:r>
              <w:rPr>
                <w:webHidden/>
              </w:rPr>
              <w:instrText xml:space="preserve"> PAGEREF _Toc477338585 \h </w:instrText>
            </w:r>
            <w:r>
              <w:rPr>
                <w:webHidden/>
              </w:rPr>
            </w:r>
            <w:r>
              <w:rPr>
                <w:webHidden/>
              </w:rPr>
              <w:fldChar w:fldCharType="separate"/>
            </w:r>
            <w:r>
              <w:rPr>
                <w:webHidden/>
              </w:rPr>
              <w:t>5</w:t>
            </w:r>
            <w:r>
              <w:rPr>
                <w:webHidden/>
              </w:rPr>
              <w:fldChar w:fldCharType="end"/>
            </w:r>
          </w:hyperlink>
        </w:p>
        <w:p w14:paraId="7B40A47D" w14:textId="1EBC2760" w:rsidR="00D56E3E" w:rsidRDefault="00D56E3E">
          <w:pPr>
            <w:pStyle w:val="Inhopg2"/>
            <w:rPr>
              <w:rFonts w:eastAsiaTheme="minorEastAsia" w:cstheme="minorBidi"/>
              <w:bCs w:val="0"/>
              <w:sz w:val="22"/>
              <w:szCs w:val="22"/>
              <w:lang w:eastAsia="nl-NL"/>
            </w:rPr>
          </w:pPr>
          <w:hyperlink w:anchor="_Toc477338586" w:history="1">
            <w:r w:rsidRPr="007E239C">
              <w:rPr>
                <w:rStyle w:val="Hyperlink"/>
              </w:rPr>
              <w:t>1.5.</w:t>
            </w:r>
            <w:r>
              <w:rPr>
                <w:rFonts w:eastAsiaTheme="minorEastAsia" w:cstheme="minorBidi"/>
                <w:bCs w:val="0"/>
                <w:sz w:val="22"/>
                <w:szCs w:val="22"/>
                <w:lang w:eastAsia="nl-NL"/>
              </w:rPr>
              <w:tab/>
            </w:r>
            <w:r w:rsidRPr="007E239C">
              <w:rPr>
                <w:rStyle w:val="Hyperlink"/>
              </w:rPr>
              <w:t>Voorschrift 5: Opslag van het stampseudoniem en ketenpseudoniem in de administratieve omgeving van de school</w:t>
            </w:r>
            <w:r>
              <w:rPr>
                <w:webHidden/>
              </w:rPr>
              <w:tab/>
            </w:r>
            <w:r>
              <w:rPr>
                <w:webHidden/>
              </w:rPr>
              <w:fldChar w:fldCharType="begin"/>
            </w:r>
            <w:r>
              <w:rPr>
                <w:webHidden/>
              </w:rPr>
              <w:instrText xml:space="preserve"> PAGEREF _Toc477338586 \h </w:instrText>
            </w:r>
            <w:r>
              <w:rPr>
                <w:webHidden/>
              </w:rPr>
            </w:r>
            <w:r>
              <w:rPr>
                <w:webHidden/>
              </w:rPr>
              <w:fldChar w:fldCharType="separate"/>
            </w:r>
            <w:r>
              <w:rPr>
                <w:webHidden/>
              </w:rPr>
              <w:t>6</w:t>
            </w:r>
            <w:r>
              <w:rPr>
                <w:webHidden/>
              </w:rPr>
              <w:fldChar w:fldCharType="end"/>
            </w:r>
          </w:hyperlink>
        </w:p>
        <w:p w14:paraId="79F35B99" w14:textId="6EC031EA" w:rsidR="00D56E3E" w:rsidRDefault="00D56E3E">
          <w:pPr>
            <w:pStyle w:val="Inhopg2"/>
            <w:rPr>
              <w:rFonts w:eastAsiaTheme="minorEastAsia" w:cstheme="minorBidi"/>
              <w:bCs w:val="0"/>
              <w:sz w:val="22"/>
              <w:szCs w:val="22"/>
              <w:lang w:eastAsia="nl-NL"/>
            </w:rPr>
          </w:pPr>
          <w:hyperlink w:anchor="_Toc477338587" w:history="1">
            <w:r w:rsidRPr="007E239C">
              <w:rPr>
                <w:rStyle w:val="Hyperlink"/>
              </w:rPr>
              <w:t>1.6.</w:t>
            </w:r>
            <w:r>
              <w:rPr>
                <w:rFonts w:eastAsiaTheme="minorEastAsia" w:cstheme="minorBidi"/>
                <w:bCs w:val="0"/>
                <w:sz w:val="22"/>
                <w:szCs w:val="22"/>
                <w:lang w:eastAsia="nl-NL"/>
              </w:rPr>
              <w:tab/>
            </w:r>
            <w:r w:rsidRPr="007E239C">
              <w:rPr>
                <w:rStyle w:val="Hyperlink"/>
              </w:rPr>
              <w:t>Voorschrift 6: Opslag van het ECK ID bij de ketenpartij</w:t>
            </w:r>
            <w:r>
              <w:rPr>
                <w:webHidden/>
              </w:rPr>
              <w:tab/>
            </w:r>
            <w:r>
              <w:rPr>
                <w:webHidden/>
              </w:rPr>
              <w:fldChar w:fldCharType="begin"/>
            </w:r>
            <w:r>
              <w:rPr>
                <w:webHidden/>
              </w:rPr>
              <w:instrText xml:space="preserve"> PAGEREF _Toc477338587 \h </w:instrText>
            </w:r>
            <w:r>
              <w:rPr>
                <w:webHidden/>
              </w:rPr>
            </w:r>
            <w:r>
              <w:rPr>
                <w:webHidden/>
              </w:rPr>
              <w:fldChar w:fldCharType="separate"/>
            </w:r>
            <w:r>
              <w:rPr>
                <w:webHidden/>
              </w:rPr>
              <w:t>7</w:t>
            </w:r>
            <w:r>
              <w:rPr>
                <w:webHidden/>
              </w:rPr>
              <w:fldChar w:fldCharType="end"/>
            </w:r>
          </w:hyperlink>
        </w:p>
        <w:p w14:paraId="080DF718" w14:textId="5099A0C8" w:rsidR="00D56E3E" w:rsidRDefault="00D56E3E">
          <w:pPr>
            <w:pStyle w:val="Inhopg3"/>
            <w:rPr>
              <w:rFonts w:eastAsiaTheme="minorEastAsia" w:cstheme="minorBidi"/>
              <w:noProof/>
              <w:sz w:val="22"/>
              <w:szCs w:val="22"/>
              <w:lang w:eastAsia="nl-NL"/>
            </w:rPr>
          </w:pPr>
          <w:hyperlink w:anchor="_Toc477338588" w:history="1">
            <w:r w:rsidRPr="007E239C">
              <w:rPr>
                <w:rStyle w:val="Hyperlink"/>
                <w:noProof/>
              </w:rPr>
              <w:t>1.6.1.</w:t>
            </w:r>
            <w:r>
              <w:rPr>
                <w:rFonts w:eastAsiaTheme="minorEastAsia" w:cstheme="minorBidi"/>
                <w:noProof/>
                <w:sz w:val="22"/>
                <w:szCs w:val="22"/>
                <w:lang w:eastAsia="nl-NL"/>
              </w:rPr>
              <w:tab/>
            </w:r>
            <w:r w:rsidRPr="007E239C">
              <w:rPr>
                <w:rStyle w:val="Hyperlink"/>
                <w:noProof/>
              </w:rPr>
              <w:t>Keuze van versleuteling</w:t>
            </w:r>
            <w:r>
              <w:rPr>
                <w:noProof/>
                <w:webHidden/>
              </w:rPr>
              <w:tab/>
            </w:r>
            <w:r>
              <w:rPr>
                <w:noProof/>
                <w:webHidden/>
              </w:rPr>
              <w:fldChar w:fldCharType="begin"/>
            </w:r>
            <w:r>
              <w:rPr>
                <w:noProof/>
                <w:webHidden/>
              </w:rPr>
              <w:instrText xml:space="preserve"> PAGEREF _Toc477338588 \h </w:instrText>
            </w:r>
            <w:r>
              <w:rPr>
                <w:noProof/>
                <w:webHidden/>
              </w:rPr>
            </w:r>
            <w:r>
              <w:rPr>
                <w:noProof/>
                <w:webHidden/>
              </w:rPr>
              <w:fldChar w:fldCharType="separate"/>
            </w:r>
            <w:r>
              <w:rPr>
                <w:noProof/>
                <w:webHidden/>
              </w:rPr>
              <w:t>7</w:t>
            </w:r>
            <w:r>
              <w:rPr>
                <w:noProof/>
                <w:webHidden/>
              </w:rPr>
              <w:fldChar w:fldCharType="end"/>
            </w:r>
          </w:hyperlink>
        </w:p>
        <w:p w14:paraId="1ACD0699" w14:textId="41761819" w:rsidR="00D56E3E" w:rsidRDefault="00D56E3E">
          <w:pPr>
            <w:pStyle w:val="Inhopg3"/>
            <w:rPr>
              <w:rFonts w:eastAsiaTheme="minorEastAsia" w:cstheme="minorBidi"/>
              <w:noProof/>
              <w:sz w:val="22"/>
              <w:szCs w:val="22"/>
              <w:lang w:eastAsia="nl-NL"/>
            </w:rPr>
          </w:pPr>
          <w:hyperlink w:anchor="_Toc477338589" w:history="1">
            <w:r w:rsidRPr="007E239C">
              <w:rPr>
                <w:rStyle w:val="Hyperlink"/>
                <w:noProof/>
              </w:rPr>
              <w:t>1.6.2.</w:t>
            </w:r>
            <w:r>
              <w:rPr>
                <w:rFonts w:eastAsiaTheme="minorEastAsia" w:cstheme="minorBidi"/>
                <w:noProof/>
                <w:sz w:val="22"/>
                <w:szCs w:val="22"/>
                <w:lang w:eastAsia="nl-NL"/>
              </w:rPr>
              <w:tab/>
            </w:r>
            <w:r w:rsidRPr="007E239C">
              <w:rPr>
                <w:rStyle w:val="Hyperlink"/>
                <w:noProof/>
              </w:rPr>
              <w:t>Eisen aan encryptie</w:t>
            </w:r>
            <w:r>
              <w:rPr>
                <w:noProof/>
                <w:webHidden/>
              </w:rPr>
              <w:tab/>
            </w:r>
            <w:r>
              <w:rPr>
                <w:noProof/>
                <w:webHidden/>
              </w:rPr>
              <w:fldChar w:fldCharType="begin"/>
            </w:r>
            <w:r>
              <w:rPr>
                <w:noProof/>
                <w:webHidden/>
              </w:rPr>
              <w:instrText xml:space="preserve"> PAGEREF _Toc477338589 \h </w:instrText>
            </w:r>
            <w:r>
              <w:rPr>
                <w:noProof/>
                <w:webHidden/>
              </w:rPr>
            </w:r>
            <w:r>
              <w:rPr>
                <w:noProof/>
                <w:webHidden/>
              </w:rPr>
              <w:fldChar w:fldCharType="separate"/>
            </w:r>
            <w:r>
              <w:rPr>
                <w:noProof/>
                <w:webHidden/>
              </w:rPr>
              <w:t>7</w:t>
            </w:r>
            <w:r>
              <w:rPr>
                <w:noProof/>
                <w:webHidden/>
              </w:rPr>
              <w:fldChar w:fldCharType="end"/>
            </w:r>
          </w:hyperlink>
        </w:p>
        <w:p w14:paraId="4682DBDF" w14:textId="6E523AF0" w:rsidR="00D56E3E" w:rsidRDefault="00D56E3E">
          <w:pPr>
            <w:pStyle w:val="Inhopg3"/>
            <w:rPr>
              <w:rFonts w:eastAsiaTheme="minorEastAsia" w:cstheme="minorBidi"/>
              <w:noProof/>
              <w:sz w:val="22"/>
              <w:szCs w:val="22"/>
              <w:lang w:eastAsia="nl-NL"/>
            </w:rPr>
          </w:pPr>
          <w:hyperlink w:anchor="_Toc477338590" w:history="1">
            <w:r w:rsidRPr="007E239C">
              <w:rPr>
                <w:rStyle w:val="Hyperlink"/>
                <w:noProof/>
              </w:rPr>
              <w:t>1.6.3.</w:t>
            </w:r>
            <w:r>
              <w:rPr>
                <w:rFonts w:eastAsiaTheme="minorEastAsia" w:cstheme="minorBidi"/>
                <w:noProof/>
                <w:sz w:val="22"/>
                <w:szCs w:val="22"/>
                <w:lang w:eastAsia="nl-NL"/>
              </w:rPr>
              <w:tab/>
            </w:r>
            <w:r w:rsidRPr="007E239C">
              <w:rPr>
                <w:rStyle w:val="Hyperlink"/>
                <w:noProof/>
              </w:rPr>
              <w:t>Eisen aan hashing</w:t>
            </w:r>
            <w:r>
              <w:rPr>
                <w:noProof/>
                <w:webHidden/>
              </w:rPr>
              <w:tab/>
            </w:r>
            <w:r>
              <w:rPr>
                <w:noProof/>
                <w:webHidden/>
              </w:rPr>
              <w:fldChar w:fldCharType="begin"/>
            </w:r>
            <w:r>
              <w:rPr>
                <w:noProof/>
                <w:webHidden/>
              </w:rPr>
              <w:instrText xml:space="preserve"> PAGEREF _Toc477338590 \h </w:instrText>
            </w:r>
            <w:r>
              <w:rPr>
                <w:noProof/>
                <w:webHidden/>
              </w:rPr>
            </w:r>
            <w:r>
              <w:rPr>
                <w:noProof/>
                <w:webHidden/>
              </w:rPr>
              <w:fldChar w:fldCharType="separate"/>
            </w:r>
            <w:r>
              <w:rPr>
                <w:noProof/>
                <w:webHidden/>
              </w:rPr>
              <w:t>8</w:t>
            </w:r>
            <w:r>
              <w:rPr>
                <w:noProof/>
                <w:webHidden/>
              </w:rPr>
              <w:fldChar w:fldCharType="end"/>
            </w:r>
          </w:hyperlink>
        </w:p>
        <w:p w14:paraId="2539CE02" w14:textId="19AC029D" w:rsidR="00D56E3E" w:rsidRDefault="00D56E3E">
          <w:pPr>
            <w:pStyle w:val="Inhopg2"/>
            <w:rPr>
              <w:rFonts w:eastAsiaTheme="minorEastAsia" w:cstheme="minorBidi"/>
              <w:bCs w:val="0"/>
              <w:sz w:val="22"/>
              <w:szCs w:val="22"/>
              <w:lang w:eastAsia="nl-NL"/>
            </w:rPr>
          </w:pPr>
          <w:hyperlink w:anchor="_Toc477338591" w:history="1">
            <w:r w:rsidRPr="007E239C">
              <w:rPr>
                <w:rStyle w:val="Hyperlink"/>
              </w:rPr>
              <w:t>1.7.</w:t>
            </w:r>
            <w:r>
              <w:rPr>
                <w:rFonts w:eastAsiaTheme="minorEastAsia" w:cstheme="minorBidi"/>
                <w:bCs w:val="0"/>
                <w:sz w:val="22"/>
                <w:szCs w:val="22"/>
                <w:lang w:eastAsia="nl-NL"/>
              </w:rPr>
              <w:tab/>
            </w:r>
            <w:r w:rsidRPr="007E239C">
              <w:rPr>
                <w:rStyle w:val="Hyperlink"/>
              </w:rPr>
              <w:t>Voorschrift 7: Toepassen van TLS tussen LAS en Nummervoorziening</w:t>
            </w:r>
            <w:r>
              <w:rPr>
                <w:webHidden/>
              </w:rPr>
              <w:tab/>
            </w:r>
            <w:r>
              <w:rPr>
                <w:webHidden/>
              </w:rPr>
              <w:fldChar w:fldCharType="begin"/>
            </w:r>
            <w:r>
              <w:rPr>
                <w:webHidden/>
              </w:rPr>
              <w:instrText xml:space="preserve"> PAGEREF _Toc477338591 \h </w:instrText>
            </w:r>
            <w:r>
              <w:rPr>
                <w:webHidden/>
              </w:rPr>
            </w:r>
            <w:r>
              <w:rPr>
                <w:webHidden/>
              </w:rPr>
              <w:fldChar w:fldCharType="separate"/>
            </w:r>
            <w:r>
              <w:rPr>
                <w:webHidden/>
              </w:rPr>
              <w:t>8</w:t>
            </w:r>
            <w:r>
              <w:rPr>
                <w:webHidden/>
              </w:rPr>
              <w:fldChar w:fldCharType="end"/>
            </w:r>
          </w:hyperlink>
        </w:p>
        <w:p w14:paraId="35A0EDF5" w14:textId="48332232" w:rsidR="00D56E3E" w:rsidRDefault="00D56E3E">
          <w:pPr>
            <w:pStyle w:val="Inhopg2"/>
            <w:rPr>
              <w:rFonts w:eastAsiaTheme="minorEastAsia" w:cstheme="minorBidi"/>
              <w:bCs w:val="0"/>
              <w:sz w:val="22"/>
              <w:szCs w:val="22"/>
              <w:lang w:eastAsia="nl-NL"/>
            </w:rPr>
          </w:pPr>
          <w:hyperlink w:anchor="_Toc477338592" w:history="1">
            <w:r w:rsidRPr="007E239C">
              <w:rPr>
                <w:rStyle w:val="Hyperlink"/>
              </w:rPr>
              <w:t>1.8.</w:t>
            </w:r>
            <w:r>
              <w:rPr>
                <w:rFonts w:eastAsiaTheme="minorEastAsia" w:cstheme="minorBidi"/>
                <w:bCs w:val="0"/>
                <w:sz w:val="22"/>
                <w:szCs w:val="22"/>
                <w:lang w:eastAsia="nl-NL"/>
              </w:rPr>
              <w:tab/>
            </w:r>
            <w:r w:rsidRPr="007E239C">
              <w:rPr>
                <w:rStyle w:val="Hyperlink"/>
              </w:rPr>
              <w:t>Voorschrift 8: Toepassen van TLS tussen browser en ketenpartner</w:t>
            </w:r>
            <w:r>
              <w:rPr>
                <w:webHidden/>
              </w:rPr>
              <w:tab/>
            </w:r>
            <w:r>
              <w:rPr>
                <w:webHidden/>
              </w:rPr>
              <w:fldChar w:fldCharType="begin"/>
            </w:r>
            <w:r>
              <w:rPr>
                <w:webHidden/>
              </w:rPr>
              <w:instrText xml:space="preserve"> PAGEREF _Toc477338592 \h </w:instrText>
            </w:r>
            <w:r>
              <w:rPr>
                <w:webHidden/>
              </w:rPr>
            </w:r>
            <w:r>
              <w:rPr>
                <w:webHidden/>
              </w:rPr>
              <w:fldChar w:fldCharType="separate"/>
            </w:r>
            <w:r>
              <w:rPr>
                <w:webHidden/>
              </w:rPr>
              <w:t>8</w:t>
            </w:r>
            <w:r>
              <w:rPr>
                <w:webHidden/>
              </w:rPr>
              <w:fldChar w:fldCharType="end"/>
            </w:r>
          </w:hyperlink>
        </w:p>
        <w:p w14:paraId="79D59190" w14:textId="570F921E" w:rsidR="00D56E3E" w:rsidRDefault="00D56E3E">
          <w:pPr>
            <w:pStyle w:val="Inhopg2"/>
            <w:rPr>
              <w:rFonts w:eastAsiaTheme="minorEastAsia" w:cstheme="minorBidi"/>
              <w:bCs w:val="0"/>
              <w:sz w:val="22"/>
              <w:szCs w:val="22"/>
              <w:lang w:eastAsia="nl-NL"/>
            </w:rPr>
          </w:pPr>
          <w:hyperlink w:anchor="_Toc477338593" w:history="1">
            <w:r w:rsidRPr="007E239C">
              <w:rPr>
                <w:rStyle w:val="Hyperlink"/>
              </w:rPr>
              <w:t>1.9.</w:t>
            </w:r>
            <w:r>
              <w:rPr>
                <w:rFonts w:eastAsiaTheme="minorEastAsia" w:cstheme="minorBidi"/>
                <w:bCs w:val="0"/>
                <w:sz w:val="22"/>
                <w:szCs w:val="22"/>
                <w:lang w:eastAsia="nl-NL"/>
              </w:rPr>
              <w:tab/>
            </w:r>
            <w:r w:rsidRPr="007E239C">
              <w:rPr>
                <w:rStyle w:val="Hyperlink"/>
              </w:rPr>
              <w:t>Voorschrift 9: Toepassen van TLS tussen administratieve omgevingen van school</w:t>
            </w:r>
            <w:r>
              <w:rPr>
                <w:webHidden/>
              </w:rPr>
              <w:tab/>
            </w:r>
            <w:r>
              <w:rPr>
                <w:webHidden/>
              </w:rPr>
              <w:fldChar w:fldCharType="begin"/>
            </w:r>
            <w:r>
              <w:rPr>
                <w:webHidden/>
              </w:rPr>
              <w:instrText xml:space="preserve"> PAGEREF _Toc477338593 \h </w:instrText>
            </w:r>
            <w:r>
              <w:rPr>
                <w:webHidden/>
              </w:rPr>
            </w:r>
            <w:r>
              <w:rPr>
                <w:webHidden/>
              </w:rPr>
              <w:fldChar w:fldCharType="separate"/>
            </w:r>
            <w:r>
              <w:rPr>
                <w:webHidden/>
              </w:rPr>
              <w:t>9</w:t>
            </w:r>
            <w:r>
              <w:rPr>
                <w:webHidden/>
              </w:rPr>
              <w:fldChar w:fldCharType="end"/>
            </w:r>
          </w:hyperlink>
        </w:p>
        <w:p w14:paraId="05A8545D" w14:textId="1C1CBE87" w:rsidR="00660F6E" w:rsidRPr="00660F6E" w:rsidRDefault="00F07B74" w:rsidP="00660F6E">
          <w:pPr>
            <w:rPr>
              <w:rFonts w:ascii="Calibri" w:hAnsi="Calibri"/>
              <w:sz w:val="22"/>
            </w:rPr>
          </w:pPr>
          <w:r>
            <w:rPr>
              <w:bCs/>
              <w:caps/>
              <w:noProof/>
              <w:color w:val="2E3192"/>
            </w:rPr>
            <w:fldChar w:fldCharType="end"/>
          </w:r>
        </w:p>
        <w:customXmlInsRangeStart w:id="5" w:author="Marc Fleischeuers" w:date="2017-03-15T10:54:00Z"/>
      </w:sdtContent>
    </w:sdt>
    <w:customXmlInsRangeEnd w:id="5"/>
    <w:p w14:paraId="25B91AAD" w14:textId="77777777" w:rsidR="00660F6E" w:rsidRPr="00660F6E" w:rsidRDefault="00660F6E" w:rsidP="00660F6E"/>
    <w:p w14:paraId="49411CBD" w14:textId="77777777" w:rsidR="00660F6E" w:rsidRDefault="00660F6E" w:rsidP="00273A7C">
      <w:pPr>
        <w:pStyle w:val="Kop1"/>
        <w:numPr>
          <w:ilvl w:val="0"/>
          <w:numId w:val="0"/>
        </w:numPr>
        <w:tabs>
          <w:tab w:val="center" w:pos="4536"/>
        </w:tabs>
        <w:ind w:left="709" w:hanging="709"/>
      </w:pPr>
      <w:bookmarkStart w:id="6" w:name="_Toc477338578"/>
      <w:bookmarkStart w:id="7" w:name="_Toc475346198"/>
      <w:bookmarkStart w:id="8" w:name="_Toc456112363"/>
      <w:r w:rsidRPr="00660F6E">
        <w:lastRenderedPageBreak/>
        <w:t>Document informatie</w:t>
      </w:r>
      <w:bookmarkEnd w:id="6"/>
      <w:bookmarkEnd w:id="7"/>
      <w:bookmarkEnd w:id="8"/>
      <w:r w:rsidR="00273A7C">
        <w:tab/>
      </w:r>
    </w:p>
    <w:p w14:paraId="61F859D9" w14:textId="77777777" w:rsidR="00F92A18" w:rsidRDefault="00F92A18" w:rsidP="00B20A4D">
      <w:pPr>
        <w:pStyle w:val="Kop2"/>
        <w:numPr>
          <w:ilvl w:val="0"/>
          <w:numId w:val="0"/>
        </w:numPr>
        <w:ind w:left="709" w:hanging="709"/>
      </w:pPr>
      <w:bookmarkStart w:id="9" w:name="_Toc477338579"/>
      <w:bookmarkStart w:id="10" w:name="_Toc475346199"/>
      <w:bookmarkStart w:id="11" w:name="_Toc456112364"/>
      <w:r>
        <w:t>Status</w:t>
      </w:r>
      <w:bookmarkEnd w:id="9"/>
      <w:bookmarkEnd w:id="10"/>
      <w:bookmarkEnd w:id="11"/>
    </w:p>
    <w:tbl>
      <w:tblPr>
        <w:tblStyle w:val="Rastertabel1licht-Accent1"/>
        <w:tblW w:w="0" w:type="auto"/>
        <w:tblLook w:val="0600" w:firstRow="0" w:lastRow="0" w:firstColumn="0" w:lastColumn="0" w:noHBand="1" w:noVBand="1"/>
      </w:tblPr>
      <w:tblGrid>
        <w:gridCol w:w="1305"/>
        <w:gridCol w:w="3822"/>
      </w:tblGrid>
      <w:tr w:rsidR="00F92A18" w14:paraId="720899BF" w14:textId="77777777" w:rsidTr="00F92A18">
        <w:trPr>
          <w:trHeight w:val="279"/>
        </w:trPr>
        <w:tc>
          <w:tcPr>
            <w:tcW w:w="1305" w:type="dxa"/>
          </w:tcPr>
          <w:p w14:paraId="0F9BB5D9" w14:textId="77777777" w:rsidR="00F92A18" w:rsidRDefault="00F92A18" w:rsidP="00B33F67">
            <w:r>
              <w:t>Auteur</w:t>
            </w:r>
          </w:p>
        </w:tc>
        <w:sdt>
          <w:sdtPr>
            <w:alias w:val="Auteur"/>
            <w:tag w:val=""/>
            <w:id w:val="408966533"/>
            <w:placeholder>
              <w:docPart w:val="DA7B48DD7754493C975DBB9624AABCA4"/>
            </w:placeholder>
            <w:dataBinding w:prefixMappings="xmlns:ns0='http://purl.org/dc/elements/1.1/' xmlns:ns1='http://schemas.openxmlformats.org/package/2006/metadata/core-properties' " w:xpath="/ns1:coreProperties[1]/ns0:creator[1]" w:storeItemID="{6C3C8BC8-F283-45AE-878A-BAB7291924A1}"/>
            <w:text/>
          </w:sdtPr>
          <w:sdtEndPr/>
          <w:sdtContent>
            <w:tc>
              <w:tcPr>
                <w:tcW w:w="3822" w:type="dxa"/>
              </w:tcPr>
              <w:p w14:paraId="639BFB67" w14:textId="77777777" w:rsidR="00F92A18" w:rsidRDefault="005F757A" w:rsidP="00B33F67">
                <w:r>
                  <w:t>Kennisnet, Marc Fleischeuers</w:t>
                </w:r>
              </w:p>
            </w:tc>
          </w:sdtContent>
        </w:sdt>
      </w:tr>
      <w:tr w:rsidR="00F92A18" w14:paraId="26F40F66" w14:textId="77777777" w:rsidTr="00F92A18">
        <w:tc>
          <w:tcPr>
            <w:tcW w:w="1305" w:type="dxa"/>
          </w:tcPr>
          <w:p w14:paraId="4EFF33D7" w14:textId="77777777" w:rsidR="00F92A18" w:rsidRDefault="00F92A18" w:rsidP="00B33F67">
            <w:r>
              <w:t>Versie</w:t>
            </w:r>
          </w:p>
        </w:tc>
        <w:tc>
          <w:tcPr>
            <w:tcW w:w="3822" w:type="dxa"/>
          </w:tcPr>
          <w:p w14:paraId="2F7497E6" w14:textId="3EE3B607" w:rsidR="00F92A18" w:rsidRDefault="00D4418A" w:rsidP="00B33F67">
            <w:r>
              <w:t>1.0</w:t>
            </w:r>
            <w:r w:rsidR="00B33F67">
              <w:t>.</w:t>
            </w:r>
            <w:del w:id="12" w:author="Marc Fleischeuers" w:date="2017-03-15T10:54:00Z">
              <w:r w:rsidR="00C112AD">
                <w:delText>9</w:delText>
              </w:r>
            </w:del>
            <w:ins w:id="13" w:author="Marc Fleischeuers" w:date="2017-03-15T10:54:00Z">
              <w:r w:rsidR="00B33F67">
                <w:t>10</w:t>
              </w:r>
            </w:ins>
          </w:p>
        </w:tc>
      </w:tr>
      <w:tr w:rsidR="00F92A18" w14:paraId="3282C341" w14:textId="77777777" w:rsidTr="00F92A18">
        <w:tc>
          <w:tcPr>
            <w:tcW w:w="1305" w:type="dxa"/>
          </w:tcPr>
          <w:p w14:paraId="7BFF8269" w14:textId="77777777" w:rsidR="00F92A18" w:rsidRDefault="00F92A18" w:rsidP="00B33F67">
            <w:r>
              <w:t>Versiedatum</w:t>
            </w:r>
          </w:p>
        </w:tc>
        <w:tc>
          <w:tcPr>
            <w:tcW w:w="3822" w:type="dxa"/>
          </w:tcPr>
          <w:p w14:paraId="143AE57E" w14:textId="40CB068E" w:rsidR="00F92A18" w:rsidRDefault="00C112AD" w:rsidP="00B33F67">
            <w:pPr>
              <w:keepNext/>
            </w:pPr>
            <w:del w:id="14" w:author="Marc Fleischeuers" w:date="2017-03-15T10:54:00Z">
              <w:r>
                <w:delText>23 januari</w:delText>
              </w:r>
            </w:del>
            <w:ins w:id="15" w:author="Marc Fleischeuers" w:date="2017-03-15T10:54:00Z">
              <w:r w:rsidR="00B33F67">
                <w:t>15 maart</w:t>
              </w:r>
            </w:ins>
            <w:r>
              <w:t xml:space="preserve"> 2017</w:t>
            </w:r>
          </w:p>
        </w:tc>
      </w:tr>
      <w:tr w:rsidR="00F92A18" w14:paraId="607092BD" w14:textId="77777777" w:rsidTr="00F92A18">
        <w:tc>
          <w:tcPr>
            <w:tcW w:w="1305" w:type="dxa"/>
          </w:tcPr>
          <w:p w14:paraId="5D895C18" w14:textId="77777777" w:rsidR="00F92A18" w:rsidRDefault="00F92A18" w:rsidP="00B33F67">
            <w:r>
              <w:t>Status</w:t>
            </w:r>
          </w:p>
        </w:tc>
        <w:tc>
          <w:tcPr>
            <w:tcW w:w="3822" w:type="dxa"/>
          </w:tcPr>
          <w:p w14:paraId="799EE97E" w14:textId="49FBF765" w:rsidR="00F92A18" w:rsidRDefault="0003674E" w:rsidP="00D4418A">
            <w:pPr>
              <w:keepNext/>
            </w:pPr>
            <w:customXmlDelRangeStart w:id="16" w:author="Marc Fleischeuers" w:date="2017-03-15T10:54:00Z"/>
            <w:sdt>
              <w:sdtPr>
                <w:alias w:val="Status"/>
                <w:tag w:val=""/>
                <w:id w:val="-1886484194"/>
                <w:placeholder>
                  <w:docPart w:val="1E42C7DC1C82453EAA012DFA75C0D8C9"/>
                </w:placeholder>
                <w:dataBinding w:prefixMappings="xmlns:ns0='http://purl.org/dc/elements/1.1/' xmlns:ns1='http://schemas.openxmlformats.org/package/2006/metadata/core-properties' " w:xpath="/ns1:coreProperties[1]/ns1:contentStatus[1]" w:storeItemID="{6C3C8BC8-F283-45AE-878A-BAB7291924A1}"/>
                <w:text/>
              </w:sdtPr>
              <w:sdtEndPr/>
              <w:sdtContent>
                <w:customXmlDelRangeEnd w:id="16"/>
                <w:del w:id="17" w:author="Marc Fleischeuers" w:date="2017-03-15T10:54:00Z">
                  <w:r w:rsidR="00F72625">
                    <w:delText>Concept</w:delText>
                  </w:r>
                </w:del>
                <w:customXmlDelRangeStart w:id="18" w:author="Marc Fleischeuers" w:date="2017-03-15T10:54:00Z"/>
              </w:sdtContent>
            </w:sdt>
            <w:customXmlDelRangeEnd w:id="18"/>
            <w:customXmlInsRangeStart w:id="19" w:author="Marc Fleischeuers" w:date="2017-03-15T10:54:00Z"/>
            <w:sdt>
              <w:sdtPr>
                <w:alias w:val="Status"/>
                <w:tag w:val=""/>
                <w:id w:val="937411120"/>
                <w:placeholder>
                  <w:docPart w:val="12BE8D2FDE784EA2977BFB3454EB8EAA"/>
                </w:placeholder>
                <w:dataBinding w:prefixMappings="xmlns:ns0='http://purl.org/dc/elements/1.1/' xmlns:ns1='http://schemas.openxmlformats.org/package/2006/metadata/core-properties' " w:xpath="/ns1:coreProperties[1]/ns1:contentStatus[1]" w:storeItemID="{6C3C8BC8-F283-45AE-878A-BAB7291924A1}"/>
                <w:text/>
              </w:sdtPr>
              <w:sdtEndPr/>
              <w:sdtContent>
                <w:customXmlInsRangeEnd w:id="19"/>
                <w:ins w:id="20" w:author="Marc Fleischeuers" w:date="2017-03-15T10:54:00Z">
                  <w:r w:rsidR="005F757A">
                    <w:t>Concept</w:t>
                  </w:r>
                </w:ins>
                <w:customXmlInsRangeStart w:id="21" w:author="Marc Fleischeuers" w:date="2017-03-15T10:54:00Z"/>
              </w:sdtContent>
            </w:sdt>
            <w:customXmlInsRangeEnd w:id="21"/>
          </w:p>
        </w:tc>
      </w:tr>
    </w:tbl>
    <w:p w14:paraId="59BA4230" w14:textId="77777777" w:rsidR="00660F6E" w:rsidRDefault="00660F6E" w:rsidP="00B20A4D">
      <w:pPr>
        <w:pStyle w:val="Kop2"/>
        <w:numPr>
          <w:ilvl w:val="0"/>
          <w:numId w:val="0"/>
        </w:numPr>
        <w:ind w:left="709" w:hanging="709"/>
      </w:pPr>
      <w:bookmarkStart w:id="22" w:name="_Toc477338580"/>
      <w:bookmarkStart w:id="23" w:name="_Toc475346200"/>
      <w:bookmarkStart w:id="24" w:name="_Toc456112365"/>
      <w:r>
        <w:t>Versie</w:t>
      </w:r>
      <w:r w:rsidR="00F92A18">
        <w:t>historie</w:t>
      </w:r>
      <w:bookmarkEnd w:id="22"/>
      <w:bookmarkEnd w:id="23"/>
      <w:bookmarkEnd w:id="24"/>
    </w:p>
    <w:tbl>
      <w:tblPr>
        <w:tblStyle w:val="Rastertabel1licht-Accent1"/>
        <w:tblW w:w="0" w:type="auto"/>
        <w:tblLook w:val="0420" w:firstRow="1" w:lastRow="0" w:firstColumn="0" w:lastColumn="0" w:noHBand="0" w:noVBand="1"/>
      </w:tblPr>
      <w:tblGrid>
        <w:gridCol w:w="1305"/>
        <w:gridCol w:w="1672"/>
        <w:gridCol w:w="1985"/>
        <w:gridCol w:w="3822"/>
      </w:tblGrid>
      <w:tr w:rsidR="00660F6E" w14:paraId="58172EFC" w14:textId="77777777" w:rsidTr="00654AB1">
        <w:trPr>
          <w:cnfStyle w:val="100000000000" w:firstRow="1" w:lastRow="0" w:firstColumn="0" w:lastColumn="0" w:oddVBand="0" w:evenVBand="0" w:oddHBand="0" w:evenHBand="0" w:firstRowFirstColumn="0" w:firstRowLastColumn="0" w:lastRowFirstColumn="0" w:lastRowLastColumn="0"/>
          <w:trHeight w:val="279"/>
        </w:trPr>
        <w:tc>
          <w:tcPr>
            <w:tcW w:w="1305" w:type="dxa"/>
          </w:tcPr>
          <w:p w14:paraId="598A09FF" w14:textId="77777777" w:rsidR="00660F6E" w:rsidRDefault="00660F6E" w:rsidP="00660F6E">
            <w:r>
              <w:t>Versie</w:t>
            </w:r>
          </w:p>
        </w:tc>
        <w:tc>
          <w:tcPr>
            <w:tcW w:w="1672" w:type="dxa"/>
          </w:tcPr>
          <w:p w14:paraId="1FAE5E52" w14:textId="77777777" w:rsidR="00660F6E" w:rsidRDefault="00660F6E" w:rsidP="00660F6E">
            <w:r>
              <w:t>Datum</w:t>
            </w:r>
          </w:p>
        </w:tc>
        <w:tc>
          <w:tcPr>
            <w:tcW w:w="1985" w:type="dxa"/>
          </w:tcPr>
          <w:p w14:paraId="7F652BBA" w14:textId="77777777" w:rsidR="00660F6E" w:rsidRDefault="00660F6E" w:rsidP="00660F6E">
            <w:r>
              <w:t>Auteur</w:t>
            </w:r>
          </w:p>
        </w:tc>
        <w:tc>
          <w:tcPr>
            <w:tcW w:w="3822" w:type="dxa"/>
          </w:tcPr>
          <w:p w14:paraId="674B8AC2" w14:textId="77777777" w:rsidR="00660F6E" w:rsidRDefault="00660F6E" w:rsidP="00660F6E">
            <w:r>
              <w:t>Beschrijving</w:t>
            </w:r>
          </w:p>
        </w:tc>
      </w:tr>
      <w:tr w:rsidR="00660F6E" w14:paraId="736FA533" w14:textId="77777777" w:rsidTr="00654AB1">
        <w:tc>
          <w:tcPr>
            <w:tcW w:w="1305" w:type="dxa"/>
          </w:tcPr>
          <w:p w14:paraId="0C7252B7" w14:textId="77777777" w:rsidR="00660F6E" w:rsidRDefault="00E51A1A" w:rsidP="00660F6E">
            <w:r>
              <w:t>0.9</w:t>
            </w:r>
          </w:p>
        </w:tc>
        <w:tc>
          <w:tcPr>
            <w:tcW w:w="1672" w:type="dxa"/>
          </w:tcPr>
          <w:p w14:paraId="18DBEFCE" w14:textId="77777777" w:rsidR="00660F6E" w:rsidRDefault="00E51A1A" w:rsidP="00660F6E">
            <w:r>
              <w:t>6 april 2016</w:t>
            </w:r>
          </w:p>
        </w:tc>
        <w:tc>
          <w:tcPr>
            <w:tcW w:w="1985" w:type="dxa"/>
          </w:tcPr>
          <w:p w14:paraId="488B6397" w14:textId="77777777" w:rsidR="00660F6E" w:rsidRDefault="00E51A1A" w:rsidP="00660F6E">
            <w:r>
              <w:t>Marc Fleischeuers</w:t>
            </w:r>
          </w:p>
        </w:tc>
        <w:tc>
          <w:tcPr>
            <w:tcW w:w="3822" w:type="dxa"/>
          </w:tcPr>
          <w:p w14:paraId="267862B6" w14:textId="77777777" w:rsidR="00660F6E" w:rsidRDefault="00E51A1A" w:rsidP="00660F6E">
            <w:r>
              <w:t>Samengesteld uit eerdere documenten</w:t>
            </w:r>
          </w:p>
        </w:tc>
      </w:tr>
      <w:tr w:rsidR="00660F6E" w14:paraId="0E86F3F1" w14:textId="77777777" w:rsidTr="00654AB1">
        <w:tc>
          <w:tcPr>
            <w:tcW w:w="1305" w:type="dxa"/>
          </w:tcPr>
          <w:p w14:paraId="1D218180" w14:textId="77777777" w:rsidR="00660F6E" w:rsidRDefault="00E51A1A" w:rsidP="00660F6E">
            <w:r>
              <w:t>0.91</w:t>
            </w:r>
          </w:p>
        </w:tc>
        <w:tc>
          <w:tcPr>
            <w:tcW w:w="1672" w:type="dxa"/>
          </w:tcPr>
          <w:p w14:paraId="2971DB9A" w14:textId="77777777" w:rsidR="00660F6E" w:rsidRDefault="00E51A1A" w:rsidP="00660F6E">
            <w:r>
              <w:t>18 april 2016</w:t>
            </w:r>
          </w:p>
        </w:tc>
        <w:tc>
          <w:tcPr>
            <w:tcW w:w="1985" w:type="dxa"/>
          </w:tcPr>
          <w:p w14:paraId="10025D18" w14:textId="77777777" w:rsidR="00660F6E" w:rsidRDefault="00E51A1A" w:rsidP="00660F6E">
            <w:r>
              <w:t>Marc Fleischeuers</w:t>
            </w:r>
          </w:p>
        </w:tc>
        <w:tc>
          <w:tcPr>
            <w:tcW w:w="3822" w:type="dxa"/>
          </w:tcPr>
          <w:p w14:paraId="45BA1365" w14:textId="77777777" w:rsidR="00660F6E" w:rsidRDefault="00E51A1A" w:rsidP="00654AB1">
            <w:pPr>
              <w:keepNext/>
            </w:pPr>
            <w:r>
              <w:t>Naar aanleiding van Edu-K KAT overleg</w:t>
            </w:r>
          </w:p>
        </w:tc>
      </w:tr>
      <w:tr w:rsidR="00B20A4D" w14:paraId="7D3FB66B" w14:textId="77777777" w:rsidTr="00654AB1">
        <w:tc>
          <w:tcPr>
            <w:tcW w:w="1305" w:type="dxa"/>
          </w:tcPr>
          <w:p w14:paraId="6A492DC1" w14:textId="77777777" w:rsidR="00B20A4D" w:rsidRDefault="00D358F2" w:rsidP="00660F6E">
            <w:r>
              <w:t>0.92</w:t>
            </w:r>
          </w:p>
        </w:tc>
        <w:tc>
          <w:tcPr>
            <w:tcW w:w="1672" w:type="dxa"/>
          </w:tcPr>
          <w:p w14:paraId="146D30B7" w14:textId="77777777" w:rsidR="00B20A4D" w:rsidRDefault="00D358F2" w:rsidP="00660F6E">
            <w:r>
              <w:t>11 mei 2016</w:t>
            </w:r>
          </w:p>
        </w:tc>
        <w:tc>
          <w:tcPr>
            <w:tcW w:w="1985" w:type="dxa"/>
          </w:tcPr>
          <w:p w14:paraId="3BF289AA" w14:textId="77777777" w:rsidR="00B20A4D" w:rsidRDefault="00D358F2" w:rsidP="00660F6E">
            <w:r>
              <w:t>Marc Fleischeuers</w:t>
            </w:r>
          </w:p>
        </w:tc>
        <w:tc>
          <w:tcPr>
            <w:tcW w:w="3822" w:type="dxa"/>
          </w:tcPr>
          <w:p w14:paraId="6298068A" w14:textId="77777777" w:rsidR="00B20A4D" w:rsidRDefault="008602B2" w:rsidP="00654AB1">
            <w:pPr>
              <w:keepNext/>
            </w:pPr>
            <w:r>
              <w:t xml:space="preserve">Encryptieeisen VS, </w:t>
            </w:r>
            <w:r w:rsidR="00D358F2">
              <w:t>Voorschriften 5 en 6 verder toegelicht</w:t>
            </w:r>
            <w:r w:rsidR="00D64AE5">
              <w:t>, voorschrift 1 uitgewerkt</w:t>
            </w:r>
          </w:p>
        </w:tc>
      </w:tr>
      <w:tr w:rsidR="00D4418A" w14:paraId="743FB2AA" w14:textId="77777777" w:rsidTr="00654AB1">
        <w:tc>
          <w:tcPr>
            <w:tcW w:w="1305" w:type="dxa"/>
          </w:tcPr>
          <w:p w14:paraId="43E88038" w14:textId="15C64FAA" w:rsidR="00D4418A" w:rsidRDefault="00D4418A" w:rsidP="00660F6E">
            <w:r>
              <w:t>1.0</w:t>
            </w:r>
          </w:p>
        </w:tc>
        <w:tc>
          <w:tcPr>
            <w:tcW w:w="1672" w:type="dxa"/>
          </w:tcPr>
          <w:p w14:paraId="498BCD05" w14:textId="1D6C49CA" w:rsidR="00D4418A" w:rsidRDefault="00F33948" w:rsidP="00660F6E">
            <w:r>
              <w:t>12 juli 2016</w:t>
            </w:r>
          </w:p>
        </w:tc>
        <w:tc>
          <w:tcPr>
            <w:tcW w:w="1985" w:type="dxa"/>
          </w:tcPr>
          <w:p w14:paraId="13450925" w14:textId="5CF85B2C" w:rsidR="00D4418A" w:rsidRDefault="00D4418A" w:rsidP="00660F6E">
            <w:r>
              <w:t>Marc Fleischeuers</w:t>
            </w:r>
          </w:p>
        </w:tc>
        <w:tc>
          <w:tcPr>
            <w:tcW w:w="3822" w:type="dxa"/>
          </w:tcPr>
          <w:p w14:paraId="5A7C7920" w14:textId="77777777" w:rsidR="00D4418A" w:rsidRDefault="00D4418A" w:rsidP="00654AB1">
            <w:pPr>
              <w:keepNext/>
            </w:pPr>
          </w:p>
        </w:tc>
      </w:tr>
      <w:tr w:rsidR="00F33948" w14:paraId="7C1C3B7D" w14:textId="77777777" w:rsidTr="00654AB1">
        <w:tc>
          <w:tcPr>
            <w:tcW w:w="1305" w:type="dxa"/>
          </w:tcPr>
          <w:p w14:paraId="5193B81C" w14:textId="46A84769" w:rsidR="00F33948" w:rsidRDefault="00F33948" w:rsidP="00660F6E">
            <w:r>
              <w:t>1.0.1</w:t>
            </w:r>
          </w:p>
        </w:tc>
        <w:tc>
          <w:tcPr>
            <w:tcW w:w="1672" w:type="dxa"/>
          </w:tcPr>
          <w:p w14:paraId="2B0ADF84" w14:textId="48097DDF" w:rsidR="00F33948" w:rsidRDefault="00F33948" w:rsidP="00660F6E">
            <w:r>
              <w:t>21 december 2016</w:t>
            </w:r>
          </w:p>
        </w:tc>
        <w:tc>
          <w:tcPr>
            <w:tcW w:w="1985" w:type="dxa"/>
          </w:tcPr>
          <w:p w14:paraId="5B2DA085" w14:textId="31490F53" w:rsidR="00F33948" w:rsidRDefault="00F33948" w:rsidP="00660F6E">
            <w:r>
              <w:t>Marc Fleischeuers</w:t>
            </w:r>
          </w:p>
        </w:tc>
        <w:tc>
          <w:tcPr>
            <w:tcW w:w="3822" w:type="dxa"/>
          </w:tcPr>
          <w:p w14:paraId="0073F8CB" w14:textId="32F8440D" w:rsidR="00F33948" w:rsidRDefault="00F33948" w:rsidP="00654AB1">
            <w:pPr>
              <w:keepNext/>
            </w:pPr>
            <w:r>
              <w:t>Commentaar Voorschrijft 1, Voorschrift 6 verwerkt</w:t>
            </w:r>
          </w:p>
        </w:tc>
      </w:tr>
      <w:tr w:rsidR="00C112AD" w14:paraId="35037A76" w14:textId="77777777" w:rsidTr="00654AB1">
        <w:tc>
          <w:tcPr>
            <w:tcW w:w="1305" w:type="dxa"/>
          </w:tcPr>
          <w:p w14:paraId="5B2CC28D" w14:textId="4C933634" w:rsidR="00C112AD" w:rsidRDefault="00C112AD" w:rsidP="00660F6E">
            <w:r>
              <w:t>1.0.9</w:t>
            </w:r>
          </w:p>
        </w:tc>
        <w:tc>
          <w:tcPr>
            <w:tcW w:w="1672" w:type="dxa"/>
          </w:tcPr>
          <w:p w14:paraId="5F308EC3" w14:textId="115ACB81" w:rsidR="00C112AD" w:rsidRDefault="00C112AD" w:rsidP="00660F6E">
            <w:r>
              <w:t>23 januari 2017</w:t>
            </w:r>
          </w:p>
        </w:tc>
        <w:tc>
          <w:tcPr>
            <w:tcW w:w="1985" w:type="dxa"/>
          </w:tcPr>
          <w:p w14:paraId="64E1AC20" w14:textId="7DFCA42C" w:rsidR="00C112AD" w:rsidRDefault="00C112AD" w:rsidP="00660F6E">
            <w:r>
              <w:t>Marc Fleischeuers</w:t>
            </w:r>
          </w:p>
        </w:tc>
        <w:tc>
          <w:tcPr>
            <w:tcW w:w="3822" w:type="dxa"/>
          </w:tcPr>
          <w:p w14:paraId="409526EF" w14:textId="4CD4C95F" w:rsidR="00C112AD" w:rsidRDefault="00C112AD" w:rsidP="00654AB1">
            <w:pPr>
              <w:keepNext/>
            </w:pPr>
            <w:r>
              <w:t>Wijziging wetgeving (introductie stampseudoniem), voorschrift 9</w:t>
            </w:r>
          </w:p>
        </w:tc>
      </w:tr>
      <w:tr w:rsidR="00DB703E" w14:paraId="5604C13D" w14:textId="77777777" w:rsidTr="00654AB1">
        <w:trPr>
          <w:ins w:id="25" w:author="Marc Fleischeuers" w:date="2017-03-15T10:54:00Z"/>
        </w:trPr>
        <w:tc>
          <w:tcPr>
            <w:tcW w:w="1305" w:type="dxa"/>
          </w:tcPr>
          <w:p w14:paraId="7423D965" w14:textId="6E2EF4F5" w:rsidR="00DB703E" w:rsidRDefault="00DB703E" w:rsidP="00660F6E">
            <w:pPr>
              <w:rPr>
                <w:ins w:id="26" w:author="Marc Fleischeuers" w:date="2017-03-15T10:54:00Z"/>
              </w:rPr>
            </w:pPr>
            <w:ins w:id="27" w:author="Marc Fleischeuers" w:date="2017-03-15T10:54:00Z">
              <w:r>
                <w:t>1.0.10</w:t>
              </w:r>
            </w:ins>
          </w:p>
        </w:tc>
        <w:tc>
          <w:tcPr>
            <w:tcW w:w="1672" w:type="dxa"/>
          </w:tcPr>
          <w:p w14:paraId="1E57DEDF" w14:textId="0A93686F" w:rsidR="00DB703E" w:rsidRDefault="00DB703E" w:rsidP="00660F6E">
            <w:pPr>
              <w:rPr>
                <w:ins w:id="28" w:author="Marc Fleischeuers" w:date="2017-03-15T10:54:00Z"/>
              </w:rPr>
            </w:pPr>
            <w:ins w:id="29" w:author="Marc Fleischeuers" w:date="2017-03-15T10:54:00Z">
              <w:r>
                <w:t>15 maart 2017</w:t>
              </w:r>
            </w:ins>
          </w:p>
        </w:tc>
        <w:tc>
          <w:tcPr>
            <w:tcW w:w="1985" w:type="dxa"/>
          </w:tcPr>
          <w:p w14:paraId="2C0DC922" w14:textId="45155522" w:rsidR="00DB703E" w:rsidRDefault="00DB703E" w:rsidP="00660F6E">
            <w:pPr>
              <w:rPr>
                <w:ins w:id="30" w:author="Marc Fleischeuers" w:date="2017-03-15T10:54:00Z"/>
              </w:rPr>
            </w:pPr>
            <w:ins w:id="31" w:author="Marc Fleischeuers" w:date="2017-03-15T10:54:00Z">
              <w:r>
                <w:t>Marc Fleischeuers</w:t>
              </w:r>
            </w:ins>
          </w:p>
        </w:tc>
        <w:tc>
          <w:tcPr>
            <w:tcW w:w="3822" w:type="dxa"/>
          </w:tcPr>
          <w:p w14:paraId="27E9F911" w14:textId="35C5DDFE" w:rsidR="00DB703E" w:rsidRDefault="00DB703E" w:rsidP="00654AB1">
            <w:pPr>
              <w:keepNext/>
              <w:rPr>
                <w:ins w:id="32" w:author="Marc Fleischeuers" w:date="2017-03-15T10:54:00Z"/>
              </w:rPr>
            </w:pPr>
            <w:ins w:id="33" w:author="Marc Fleischeuers" w:date="2017-03-15T10:54:00Z">
              <w:r>
                <w:t>Nav KAT 8-3-17: Voorschrift 1</w:t>
              </w:r>
              <w:r w:rsidR="0058446B">
                <w:t>, 5, 9 aanscherping; voorschri</w:t>
              </w:r>
              <w:r>
                <w:t xml:space="preserve">ft 6 </w:t>
              </w:r>
              <w:r w:rsidR="0058446B">
                <w:t>herschreven</w:t>
              </w:r>
              <w:r>
                <w:t>.</w:t>
              </w:r>
            </w:ins>
          </w:p>
        </w:tc>
      </w:tr>
    </w:tbl>
    <w:p w14:paraId="1046225B" w14:textId="77777777" w:rsidR="00480DB0" w:rsidRDefault="00927FE7" w:rsidP="00927FE7">
      <w:pPr>
        <w:pStyle w:val="Kop1"/>
      </w:pPr>
      <w:bookmarkStart w:id="34" w:name="_Toc477338581"/>
      <w:bookmarkStart w:id="35" w:name="_Toc475346201"/>
      <w:bookmarkStart w:id="36" w:name="_Toc456112366"/>
      <w:r>
        <w:lastRenderedPageBreak/>
        <w:t>Technische voorschriften</w:t>
      </w:r>
      <w:bookmarkEnd w:id="34"/>
      <w:bookmarkEnd w:id="35"/>
      <w:bookmarkEnd w:id="36"/>
    </w:p>
    <w:p w14:paraId="65DDF1A4" w14:textId="49909288" w:rsidR="004C4A68" w:rsidRDefault="00927FE7" w:rsidP="004C4A68">
      <w:r w:rsidRPr="00F12624">
        <w:t xml:space="preserve">In dit </w:t>
      </w:r>
      <w:r>
        <w:t>hoofdstuk</w:t>
      </w:r>
      <w:r w:rsidRPr="00F12624">
        <w:t xml:space="preserve"> </w:t>
      </w:r>
      <w:r>
        <w:t xml:space="preserve">worden de maatregelen rondom de beveiliging beschreven van het ketenpseudoniem dat gebruikt zal worden in de educatieve leermiddelenketen (ECK ID). </w:t>
      </w:r>
      <w:r w:rsidR="004C4A68">
        <w:t>In de Algemene Verordening Gegevensbescherming (AVG</w:t>
      </w:r>
      <w:r w:rsidR="004C4A68">
        <w:rPr>
          <w:rStyle w:val="Voetnootmarkering"/>
        </w:rPr>
        <w:footnoteReference w:id="1"/>
      </w:r>
      <w:r w:rsidR="004C4A68">
        <w:t xml:space="preserve">) wordt pseudonimiseren van persoonsgegevens voorgesteld als privacybeschermende maatregel. Er worden voorwaarden gesteld aan de pseudonimisering, zoals te zien in de definitie: </w:t>
      </w:r>
    </w:p>
    <w:p w14:paraId="0E8C1937" w14:textId="77777777" w:rsidR="004C4A68" w:rsidRDefault="004C4A68" w:rsidP="004C4A68">
      <w:pPr>
        <w:ind w:left="708"/>
        <w:rPr>
          <w:i/>
        </w:rPr>
      </w:pPr>
      <w:r w:rsidRPr="00F44E8B">
        <w:rPr>
          <w:i/>
        </w:rPr>
        <w:t xml:space="preserve">„pseudonimisering”: het  verwerken  van  persoonsgegevens  op  zodanige wijze  dat  de  persoonsgegevens  niet  meer aan een specifieke betrokkene kunnen worden gekoppeld zonder dat er aanvullende gegevens worden gebruikt, mits deze aanvullende gegevens apart worden bewaard en technische en organisatorische maatregelen worden genomen om ervoor  te zorgen dat de persoonsgegevens niet aan een geïdentificeerde of identificeerbare natuurlijke persoon worden gekoppeld;  </w:t>
      </w:r>
      <w:r>
        <w:rPr>
          <w:i/>
        </w:rPr>
        <w:t>(AVG, Art 4 lid 5)</w:t>
      </w:r>
    </w:p>
    <w:p w14:paraId="2FB01764" w14:textId="77777777" w:rsidR="004C4A68" w:rsidRPr="00DC5A50" w:rsidRDefault="004C4A68" w:rsidP="004C4A68">
      <w:r>
        <w:t>Pseudonimisering is hier een methode die er voor zorgt dat de persoon niet identificeerbaar is. Over identificeerbaarheid zegt de verordening het volgende:</w:t>
      </w:r>
    </w:p>
    <w:p w14:paraId="117E2AF4" w14:textId="77777777" w:rsidR="004C4A68" w:rsidRDefault="004C4A68" w:rsidP="004C4A68">
      <w:pPr>
        <w:ind w:left="708"/>
        <w:rPr>
          <w:i/>
        </w:rPr>
      </w:pPr>
      <w:r w:rsidRPr="00DC5A50">
        <w:rPr>
          <w:i/>
        </w:rPr>
        <w:t>Om  te  bepalen of  een  natuurlijke  persoon identificeerbaar is,  moet rekening worden gehouden met alle middelen waarvan redelijkerwijs valt te verwachten dat zij worden gebruikt door de verwerkingsverantwoordelijke of door een andere persoon om de natuurlijke persoon direct of indirect te identificeren, bijvoorbeeld selectietechnieken. Om uit te maken of van middelen redelijkerwijs valt te verwachten dat zij zullen worden gebruikt om de natuurlijke persoon te identificeren, moet rekening worden gehouden met alle  objectieve factoren,  zoals  de  kosten  van  en  de  tijd  benodigd voor  identificatie, met  inachtneming van  de beschikbare technologie op het tijdstip van verwerking en de technologische ontwikkelingen.</w:t>
      </w:r>
      <w:r>
        <w:rPr>
          <w:i/>
        </w:rPr>
        <w:t xml:space="preserve"> (AVG overweging 26)</w:t>
      </w:r>
    </w:p>
    <w:p w14:paraId="30427B07" w14:textId="200349A9" w:rsidR="004C4A68" w:rsidRDefault="004C4A68" w:rsidP="004C4A68">
      <w:r>
        <w:t xml:space="preserve">De hieronder genoemde maatregelen zijn de technische en organisatorische maatregelen om ervoor te zorgen dat de gepseudonimiseerde gegevens van </w:t>
      </w:r>
      <w:r w:rsidR="00304077">
        <w:t>leerlingen</w:t>
      </w:r>
      <w:r>
        <w:t xml:space="preserve"> en </w:t>
      </w:r>
      <w:r w:rsidR="00304077">
        <w:t>docenten</w:t>
      </w:r>
      <w:r w:rsidR="00304077">
        <w:rPr>
          <w:rStyle w:val="Voetnootmarkering"/>
        </w:rPr>
        <w:footnoteReference w:id="2"/>
      </w:r>
      <w:r>
        <w:t xml:space="preserve"> </w:t>
      </w:r>
      <w:del w:id="37" w:author="Marc Fleischeuers" w:date="2017-03-15T10:54:00Z">
        <w:r>
          <w:delText>alleen</w:delText>
        </w:r>
      </w:del>
      <w:ins w:id="38" w:author="Marc Fleischeuers" w:date="2017-03-15T10:54:00Z">
        <w:r w:rsidR="00DB703E">
          <w:t>niet</w:t>
        </w:r>
      </w:ins>
      <w:r>
        <w:t xml:space="preserve"> aan de persoon zelf kunnen worden gekoppeld, </w:t>
      </w:r>
      <w:del w:id="39" w:author="Marc Fleischeuers" w:date="2017-03-15T10:54:00Z">
        <w:r>
          <w:delText>als</w:delText>
        </w:r>
      </w:del>
      <w:ins w:id="40" w:author="Marc Fleischeuers" w:date="2017-03-15T10:54:00Z">
        <w:r w:rsidR="00DB703E">
          <w:t>tenzij</w:t>
        </w:r>
      </w:ins>
      <w:r>
        <w:t xml:space="preserve"> hiervoor onredelijk zware middelen ingezet worden.</w:t>
      </w:r>
    </w:p>
    <w:p w14:paraId="6DA0BDB8" w14:textId="4BEB0231" w:rsidR="00927FE7" w:rsidRDefault="00927FE7" w:rsidP="00927FE7">
      <w:r>
        <w:t>Met deze beveiligingsmaatregelen worden de volgende doelen gerealiseerd:</w:t>
      </w:r>
    </w:p>
    <w:p w14:paraId="4A9B32AE" w14:textId="77777777" w:rsidR="00927FE7" w:rsidRDefault="00927FE7" w:rsidP="00062EFD">
      <w:pPr>
        <w:pStyle w:val="Lijstalinea"/>
        <w:numPr>
          <w:ilvl w:val="0"/>
          <w:numId w:val="15"/>
        </w:numPr>
        <w:spacing w:after="160" w:line="259" w:lineRule="auto"/>
      </w:pPr>
      <w:r>
        <w:t>ECK IDs voor leerlingen van het PO, VO, MBO zijn blijvend uniek binnen het onderwijs.</w:t>
      </w:r>
    </w:p>
    <w:p w14:paraId="3EF41A59" w14:textId="77777777" w:rsidR="00927FE7" w:rsidRDefault="00927FE7" w:rsidP="00062EFD">
      <w:pPr>
        <w:pStyle w:val="Lijstalinea"/>
        <w:numPr>
          <w:ilvl w:val="0"/>
          <w:numId w:val="15"/>
        </w:numPr>
        <w:spacing w:after="160" w:line="259" w:lineRule="auto"/>
      </w:pPr>
      <w:r>
        <w:t>ECK IDs voor leerlingen van het PO, VO, MBO zijn persistent gedurende tenminste het verblijf van de leerling in een onderwijssector.</w:t>
      </w:r>
    </w:p>
    <w:p w14:paraId="35A399B5" w14:textId="77777777" w:rsidR="00927FE7" w:rsidRDefault="00927FE7" w:rsidP="00062EFD">
      <w:pPr>
        <w:pStyle w:val="Lijstalinea"/>
        <w:numPr>
          <w:ilvl w:val="0"/>
          <w:numId w:val="15"/>
        </w:numPr>
        <w:spacing w:after="160" w:line="259" w:lineRule="auto"/>
      </w:pPr>
      <w:r>
        <w:t>ECK IDs zijn niet direct herleidbaar tot de persoon en geven geen informatie over de persoon.</w:t>
      </w:r>
    </w:p>
    <w:p w14:paraId="604C7245" w14:textId="77777777" w:rsidR="00927FE7" w:rsidRDefault="00927FE7" w:rsidP="00062EFD">
      <w:pPr>
        <w:pStyle w:val="Lijstalinea"/>
        <w:numPr>
          <w:ilvl w:val="0"/>
          <w:numId w:val="15"/>
        </w:numPr>
        <w:spacing w:after="160" w:line="259" w:lineRule="auto"/>
      </w:pPr>
      <w:r>
        <w:t>Maatregelen zijn gericht op voorkomen van onbevoegd gebruik en voorkomen van misbruik van het ECK ID</w:t>
      </w:r>
    </w:p>
    <w:p w14:paraId="6FC89FC6" w14:textId="392D9E87" w:rsidR="00927FE7" w:rsidRDefault="00927FE7" w:rsidP="00062EFD">
      <w:pPr>
        <w:pStyle w:val="Lijstalinea"/>
        <w:numPr>
          <w:ilvl w:val="0"/>
          <w:numId w:val="15"/>
        </w:numPr>
        <w:spacing w:after="160" w:line="259" w:lineRule="auto"/>
      </w:pPr>
      <w:r>
        <w:t>De gebruikte encryptie- en hashing-algoritmen worden breed toegepast in productiesystemen, zijn goed onderzocht en blijven voor de voorziene toekomst, 5 à 10 jaar, nog actueel</w:t>
      </w:r>
      <w:r>
        <w:rPr>
          <w:rStyle w:val="Voetnootmarkering"/>
        </w:rPr>
        <w:footnoteReference w:id="3"/>
      </w:r>
      <w:r>
        <w:t xml:space="preserve">. Zie hiervoor met name voorschriften 2, 4, 5, </w:t>
      </w:r>
      <w:ins w:id="41" w:author="Marc Fleischeuers" w:date="2017-03-15T10:54:00Z">
        <w:r w:rsidR="00682149">
          <w:t>6</w:t>
        </w:r>
        <w:r w:rsidR="00DB703E">
          <w:t xml:space="preserve"> </w:t>
        </w:r>
      </w:ins>
      <w:r w:rsidR="00DB703E">
        <w:t xml:space="preserve">en </w:t>
      </w:r>
      <w:del w:id="42" w:author="Marc Fleischeuers" w:date="2017-03-15T10:54:00Z">
        <w:r w:rsidR="00682149">
          <w:delText>6</w:delText>
        </w:r>
      </w:del>
      <w:ins w:id="43" w:author="Marc Fleischeuers" w:date="2017-03-15T10:54:00Z">
        <w:r w:rsidR="00DB703E">
          <w:t>9</w:t>
        </w:r>
      </w:ins>
      <w:r w:rsidR="00682149">
        <w:t xml:space="preserve"> op pagina </w:t>
      </w:r>
      <w:r w:rsidR="00682149">
        <w:fldChar w:fldCharType="begin"/>
      </w:r>
      <w:r w:rsidR="00682149">
        <w:instrText xml:space="preserve"> PAGEREF _Ref444678419 \h </w:instrText>
      </w:r>
      <w:r w:rsidR="00682149">
        <w:fldChar w:fldCharType="separate"/>
      </w:r>
      <w:r w:rsidR="0083059E">
        <w:rPr>
          <w:noProof/>
        </w:rPr>
        <w:t>4</w:t>
      </w:r>
      <w:r w:rsidR="00682149">
        <w:fldChar w:fldCharType="end"/>
      </w:r>
      <w:r>
        <w:t xml:space="preserve"> en verder.</w:t>
      </w:r>
    </w:p>
    <w:p w14:paraId="7EA65F8B" w14:textId="77777777" w:rsidR="00DB35E8" w:rsidRDefault="00927FE7" w:rsidP="00927FE7">
      <w:r>
        <w:t xml:space="preserve">De maatregelen worden beschreven aan de hand van de verwerkingen die plaats vinden tijdens het aanmaken en gebruik van het ECK ID. Een en ander </w:t>
      </w:r>
      <w:r w:rsidR="00682149">
        <w:t>is</w:t>
      </w:r>
      <w:r>
        <w:t xml:space="preserve"> geïllustreerd aan de hand van de basis use case “Genereer een ECK ID”</w:t>
      </w:r>
      <w:r w:rsidR="00682149">
        <w:t xml:space="preserve"> in het document “Principes en processen”</w:t>
      </w:r>
      <w:r>
        <w:t>.</w:t>
      </w:r>
      <w:r w:rsidR="001201FD">
        <w:t xml:space="preserve"> </w:t>
      </w:r>
    </w:p>
    <w:p w14:paraId="4FAC57FF" w14:textId="3E839685" w:rsidR="00927FE7" w:rsidRDefault="00DB35E8" w:rsidP="00927FE7">
      <w:r>
        <w:t>Deze maatregelen zijn nu specifiek voor dit project</w:t>
      </w:r>
      <w:r w:rsidR="00304077">
        <w:t xml:space="preserve"> geformuleerd</w:t>
      </w:r>
      <w:r>
        <w:t xml:space="preserve">, terwijl ze feitelijk generiek van aard zijn (bijvoorbeeld de beveiliging van gegevens en transportkanalen). Het is de intentie om de projectspecifieke maatregelen te vervangen door bredere kaders zoals Edukoppeling en het Certificeringsschema, zodra deze voldoende compleet en volwassen zijn. </w:t>
      </w:r>
      <w:r w:rsidR="001201FD">
        <w:t xml:space="preserve">De </w:t>
      </w:r>
      <w:r>
        <w:t xml:space="preserve">hier geformuleerde </w:t>
      </w:r>
      <w:r w:rsidR="001201FD">
        <w:t xml:space="preserve">maatregelen zijn gebaseerd op “ICT richtlijnen voor Transport Layer Security”, Nationaal Cyber Security Centrum van het Ministerie van Justitie, “Gebruik en Achtergrond Digikoppeling Certificaten”, Logius, versie 1.2.1 (definitief), en “Algorithms, key size and parameters </w:t>
      </w:r>
      <w:r w:rsidR="001201FD">
        <w:lastRenderedPageBreak/>
        <w:t xml:space="preserve">report - 2014”, European Union Agency for Network and Information Security (ENISA), november 2014. </w:t>
      </w:r>
      <w:r w:rsidR="009D6A93">
        <w:t>De aanbevelingen over sleutellengten en algoritmen uit het ENISA rapport komen overeen met diverse andere aanbevelingen van Europese en Amerikaanse</w:t>
      </w:r>
      <w:r w:rsidR="009D6A93">
        <w:rPr>
          <w:rStyle w:val="Voetnootmarkering"/>
        </w:rPr>
        <w:footnoteReference w:id="4"/>
      </w:r>
      <w:r w:rsidR="009D6A93">
        <w:t xml:space="preserve"> agentschappen. </w:t>
      </w:r>
    </w:p>
    <w:p w14:paraId="21B8BF42" w14:textId="621288B0" w:rsidR="00927FE7" w:rsidRDefault="00927FE7" w:rsidP="00927FE7">
      <w:pPr>
        <w:pStyle w:val="Kop2"/>
      </w:pPr>
      <w:bookmarkStart w:id="44" w:name="_Toc445224694"/>
      <w:bookmarkStart w:id="45" w:name="_Toc477338582"/>
      <w:bookmarkStart w:id="46" w:name="_Toc475346202"/>
      <w:bookmarkStart w:id="47" w:name="_Toc456112367"/>
      <w:r w:rsidRPr="00DB703E">
        <w:rPr>
          <w:i/>
        </w:rPr>
        <w:t>Voorschrift</w:t>
      </w:r>
      <w:r w:rsidRPr="00743BFA">
        <w:rPr>
          <w:i/>
        </w:rPr>
        <w:t xml:space="preserve"> 1</w:t>
      </w:r>
      <w:r>
        <w:t xml:space="preserve">: Basis voor </w:t>
      </w:r>
      <w:r w:rsidR="00996A5B">
        <w:t xml:space="preserve">stampseudoniem </w:t>
      </w:r>
      <w:r>
        <w:t>van docenten.</w:t>
      </w:r>
      <w:bookmarkEnd w:id="44"/>
      <w:bookmarkEnd w:id="45"/>
      <w:bookmarkEnd w:id="46"/>
      <w:bookmarkEnd w:id="47"/>
      <w:r>
        <w:t xml:space="preserve"> </w:t>
      </w:r>
    </w:p>
    <w:p w14:paraId="478E16DA" w14:textId="26277B7C" w:rsidR="00595CC6" w:rsidRDefault="00B2252B" w:rsidP="00595CC6">
      <w:r>
        <w:t>Docenten beschikken niet over een PGN en het is niet wenselijk om het BSN te gebruiken als basis voor het</w:t>
      </w:r>
      <w:r w:rsidR="00C61C89">
        <w:t xml:space="preserve"> </w:t>
      </w:r>
      <w:r w:rsidR="00C50D35">
        <w:t>stampseudoniem</w:t>
      </w:r>
      <w:r>
        <w:t xml:space="preserve">. Bovendien is de situatie voor docenten anders dan voor leerlingen, </w:t>
      </w:r>
      <w:r w:rsidR="00C61C89">
        <w:t xml:space="preserve">zodat ook de eisen aan het pseudoniem anders worden. </w:t>
      </w:r>
      <w:r w:rsidR="00595CC6">
        <w:t>Docenten zijn in het algemeen actief in de educatieve leermiddelenketen vanwege hun aanstelling bij een specifieke school</w:t>
      </w:r>
      <w:r w:rsidR="003E77E8">
        <w:t xml:space="preserve"> of bestuur</w:t>
      </w:r>
      <w:r w:rsidR="00595CC6">
        <w:t>.</w:t>
      </w:r>
      <w:r w:rsidR="00595CC6">
        <w:rPr>
          <w:rStyle w:val="Voetnootmarkering"/>
        </w:rPr>
        <w:footnoteReference w:id="5"/>
      </w:r>
      <w:r w:rsidR="00595CC6">
        <w:t xml:space="preserve"> De school beschikt over de </w:t>
      </w:r>
      <w:r w:rsidR="00595CC6" w:rsidRPr="00102DBE">
        <w:t xml:space="preserve">licenties van materialen en toegang tot systemen voor onderwijs en -ondersteuning. De basis voor het </w:t>
      </w:r>
      <w:r w:rsidR="00C50D35">
        <w:t xml:space="preserve">stampseudoniem </w:t>
      </w:r>
      <w:r w:rsidR="00595CC6" w:rsidRPr="00102DBE">
        <w:t xml:space="preserve">van een docent zal dan ook een </w:t>
      </w:r>
      <w:r w:rsidR="00927FE7">
        <w:t xml:space="preserve">uniek </w:t>
      </w:r>
      <w:r w:rsidR="00595CC6">
        <w:t>kenmerk zijn</w:t>
      </w:r>
      <w:r w:rsidR="00927FE7">
        <w:t xml:space="preserve"> van de docent </w:t>
      </w:r>
      <w:r w:rsidR="00927FE7" w:rsidRPr="00B2252B">
        <w:rPr>
          <w:i/>
        </w:rPr>
        <w:t>binnen de school</w:t>
      </w:r>
      <w:r w:rsidR="003E77E8" w:rsidRPr="00B2252B">
        <w:rPr>
          <w:i/>
        </w:rPr>
        <w:t xml:space="preserve"> of bestuur</w:t>
      </w:r>
      <w:r w:rsidR="00927FE7">
        <w:t>.</w:t>
      </w:r>
      <w:r w:rsidR="00595CC6">
        <w:t xml:space="preserve"> </w:t>
      </w:r>
      <w:r w:rsidR="00F33948">
        <w:t xml:space="preserve">Uitgangspunt voor het bepalen van een </w:t>
      </w:r>
      <w:r w:rsidR="00C50D35">
        <w:t>stampseudoniem</w:t>
      </w:r>
      <w:r w:rsidR="00F33948">
        <w:t xml:space="preserve"> voor een docent is dan ook dat als een docent werkzaam is voor meerdere besturen</w:t>
      </w:r>
      <w:del w:id="48" w:author="Marc Fleischeuers" w:date="2017-03-15T10:54:00Z">
        <w:r w:rsidR="00F33948">
          <w:delText>,</w:delText>
        </w:r>
      </w:del>
      <w:ins w:id="49" w:author="Marc Fleischeuers" w:date="2017-03-15T10:54:00Z">
        <w:r w:rsidR="00DB703E">
          <w:t xml:space="preserve"> (en daarmee op meerdere scholen)</w:t>
        </w:r>
        <w:r w:rsidR="00F33948">
          <w:t>,</w:t>
        </w:r>
      </w:ins>
      <w:r w:rsidR="00F33948">
        <w:t xml:space="preserve"> dat de docent voor elk bestuur een apart,  ongerelateerd </w:t>
      </w:r>
      <w:r w:rsidR="00C50D35">
        <w:t xml:space="preserve">stampseudoniem </w:t>
      </w:r>
      <w:r w:rsidR="00F33948">
        <w:t>beschikt.</w:t>
      </w:r>
    </w:p>
    <w:p w14:paraId="67DCDC28" w14:textId="4195A98D" w:rsidR="00B2252B" w:rsidRDefault="00595CC6" w:rsidP="00595CC6">
      <w:r>
        <w:t>Naast uniciteit</w:t>
      </w:r>
      <w:r w:rsidR="003E77E8">
        <w:t xml:space="preserve"> kan </w:t>
      </w:r>
      <w:r w:rsidR="003E77E8">
        <w:rPr>
          <w:i/>
        </w:rPr>
        <w:t>stabiliteit</w:t>
      </w:r>
      <w:r w:rsidR="003E77E8">
        <w:t xml:space="preserve"> ook een gewenste eigenschap zijn van het kenmerk van docenten</w:t>
      </w:r>
      <w:r>
        <w:t xml:space="preserve">. Normaal gesproken wordt een </w:t>
      </w:r>
      <w:r w:rsidR="00C50D35">
        <w:t xml:space="preserve">stampseudoniem </w:t>
      </w:r>
      <w:r>
        <w:t xml:space="preserve">maar een keer </w:t>
      </w:r>
      <w:del w:id="50" w:author="Marc Fleischeuers" w:date="2017-03-15T10:54:00Z">
        <w:r>
          <w:delText>in</w:delText>
        </w:r>
      </w:del>
      <w:ins w:id="51" w:author="Marc Fleischeuers" w:date="2017-03-15T10:54:00Z">
        <w:r w:rsidR="00DB703E">
          <w:t>gedurende</w:t>
        </w:r>
      </w:ins>
      <w:r w:rsidR="00DB703E">
        <w:t xml:space="preserve"> de </w:t>
      </w:r>
      <w:del w:id="52" w:author="Marc Fleischeuers" w:date="2017-03-15T10:54:00Z">
        <w:r>
          <w:delText>carrière</w:delText>
        </w:r>
      </w:del>
      <w:ins w:id="53" w:author="Marc Fleischeuers" w:date="2017-03-15T10:54:00Z">
        <w:r w:rsidR="00DB703E">
          <w:t>aanstelling</w:t>
        </w:r>
      </w:ins>
      <w:r>
        <w:t xml:space="preserve"> van een docent op school aangevraagd, maar het kan zijn dat een school overstapt op een nieuw administratief systeem waardoor de </w:t>
      </w:r>
      <w:r w:rsidR="00C50D35">
        <w:t>stampseudoniemen</w:t>
      </w:r>
      <w:r>
        <w:t xml:space="preserve"> van alle docenten opnieuw moet worden aangemaakt</w:t>
      </w:r>
      <w:r w:rsidR="00B2252B">
        <w:t>, of dat gegevens in de administratie verloren zijn gegaan</w:t>
      </w:r>
      <w:r>
        <w:t>. In deze situatie moet de docent weer kunnen beschikken over hetzelfde</w:t>
      </w:r>
      <w:r w:rsidR="00C50D35">
        <w:t xml:space="preserve"> stampseudoniem en alle daarvan afgeleide ketenpseudoniemen.</w:t>
      </w:r>
      <w:r>
        <w:t xml:space="preserve"> </w:t>
      </w:r>
      <w:del w:id="54" w:author="Marc Fleischeuers" w:date="2017-03-15T10:54:00Z">
        <w:r w:rsidR="00C50D35">
          <w:delText xml:space="preserve">Dat </w:delText>
        </w:r>
        <w:r>
          <w:delText>kan door ofwel</w:delText>
        </w:r>
      </w:del>
      <w:ins w:id="55" w:author="Marc Fleischeuers" w:date="2017-03-15T10:54:00Z">
        <w:r w:rsidR="00DB703E">
          <w:t>De werkwijze die we hiervoor hanteren is om de GUID die de basis is voor</w:t>
        </w:r>
      </w:ins>
      <w:r w:rsidR="00DB703E">
        <w:t xml:space="preserve"> het stampseudoniem </w:t>
      </w:r>
      <w:ins w:id="56" w:author="Marc Fleischeuers" w:date="2017-03-15T10:54:00Z">
        <w:r w:rsidR="00DB703E">
          <w:t xml:space="preserve">van de docent (zie hieronder) </w:t>
        </w:r>
      </w:ins>
      <w:r w:rsidR="00DB703E">
        <w:t xml:space="preserve">te migreren </w:t>
      </w:r>
      <w:r w:rsidR="008F2F13">
        <w:t xml:space="preserve">naar het nieuwe </w:t>
      </w:r>
      <w:ins w:id="57" w:author="Marc Fleischeuers" w:date="2017-03-15T10:54:00Z">
        <w:r w:rsidR="008F2F13">
          <w:t xml:space="preserve">administratieve </w:t>
        </w:r>
      </w:ins>
      <w:r w:rsidR="008F2F13">
        <w:t>systeem</w:t>
      </w:r>
      <w:del w:id="58" w:author="Marc Fleischeuers" w:date="2017-03-15T10:54:00Z">
        <w:r w:rsidR="00B2252B">
          <w:delText xml:space="preserve"> </w:delText>
        </w:r>
        <w:r w:rsidR="00C50D35">
          <w:delText>en de ketenpseudoniemen opnieuw aan te vragen</w:delText>
        </w:r>
      </w:del>
      <w:r w:rsidR="008F2F13">
        <w:t xml:space="preserve">, of </w:t>
      </w:r>
      <w:del w:id="59" w:author="Marc Fleischeuers" w:date="2017-03-15T10:54:00Z">
        <w:r w:rsidR="00C50D35">
          <w:delText>door</w:delText>
        </w:r>
      </w:del>
      <w:ins w:id="60" w:author="Marc Fleischeuers" w:date="2017-03-15T10:54:00Z">
        <w:r w:rsidR="008F2F13">
          <w:t>te herstellen vanuit een backup in het geval van gegevensverlies. Hiermee wordt voor een docent in</w:t>
        </w:r>
      </w:ins>
      <w:r w:rsidR="008F2F13">
        <w:t xml:space="preserve"> alle </w:t>
      </w:r>
      <w:ins w:id="61" w:author="Marc Fleischeuers" w:date="2017-03-15T10:54:00Z">
        <w:r w:rsidR="008F2F13">
          <w:t xml:space="preserve">gevallen dezelfde werkwijze om </w:t>
        </w:r>
      </w:ins>
      <w:r w:rsidR="008F2F13">
        <w:t xml:space="preserve">pseudoniemen te </w:t>
      </w:r>
      <w:del w:id="62" w:author="Marc Fleischeuers" w:date="2017-03-15T10:54:00Z">
        <w:r w:rsidR="00C50D35">
          <w:delText xml:space="preserve">migreren, </w:delText>
        </w:r>
        <w:r w:rsidR="00B2252B">
          <w:delText xml:space="preserve">of </w:delText>
        </w:r>
        <w:r w:rsidR="00C50D35">
          <w:delText xml:space="preserve">door de pseudoniemen </w:delText>
        </w:r>
        <w:r w:rsidR="00B2252B">
          <w:delText>terug te plaatsen vanuit een backup.</w:delText>
        </w:r>
      </w:del>
      <w:ins w:id="63" w:author="Marc Fleischeuers" w:date="2017-03-15T10:54:00Z">
        <w:r w:rsidR="008F2F13">
          <w:t xml:space="preserve">maken en herstellen gebruikt als voor leerlingen. </w:t>
        </w:r>
      </w:ins>
    </w:p>
    <w:p w14:paraId="3F722D5C" w14:textId="1606EAF1" w:rsidR="00B2252B" w:rsidRDefault="00C61C89" w:rsidP="00595CC6">
      <w:r>
        <w:t xml:space="preserve">Als basis voor het pseudoniem van een docent wordt </w:t>
      </w:r>
      <w:del w:id="64" w:author="Marc Fleischeuers" w:date="2017-03-15T10:54:00Z">
        <w:r>
          <w:delText xml:space="preserve">voorgesteld om </w:delText>
        </w:r>
      </w:del>
      <w:r>
        <w:t xml:space="preserve">een GUID te </w:t>
      </w:r>
      <w:del w:id="65" w:author="Marc Fleischeuers" w:date="2017-03-15T10:54:00Z">
        <w:r>
          <w:delText>gebruiken</w:delText>
        </w:r>
      </w:del>
      <w:ins w:id="66" w:author="Marc Fleischeuers" w:date="2017-03-15T10:54:00Z">
        <w:r>
          <w:t>gebruik</w:t>
        </w:r>
        <w:r w:rsidR="008F2F13">
          <w:t>t</w:t>
        </w:r>
      </w:ins>
      <w:r w:rsidR="00C50D35">
        <w:t>, en wel als volgt:</w:t>
      </w:r>
    </w:p>
    <w:p w14:paraId="4EFDD240" w14:textId="2A5DA5FF" w:rsidR="00C50D35" w:rsidRDefault="00C50D35" w:rsidP="00C50D35">
      <w:pPr>
        <w:pStyle w:val="Lijstalinea"/>
        <w:numPr>
          <w:ilvl w:val="0"/>
          <w:numId w:val="20"/>
        </w:numPr>
      </w:pPr>
      <w:r>
        <w:t>Gebruik GUIDs volgens rfc 4122 (</w:t>
      </w:r>
      <w:hyperlink r:id="rId18" w:history="1">
        <w:r w:rsidRPr="00C0045C">
          <w:rPr>
            <w:rStyle w:val="Hyperlink"/>
          </w:rPr>
          <w:t>https://www.ietf.org/rfc/rfc4122.txt</w:t>
        </w:r>
      </w:hyperlink>
      <w:r>
        <w:t>)</w:t>
      </w:r>
    </w:p>
    <w:p w14:paraId="130ED9D9" w14:textId="268ECA91" w:rsidR="00C50D35" w:rsidRDefault="00C50D35" w:rsidP="00C50D35">
      <w:pPr>
        <w:pStyle w:val="Lijstalinea"/>
        <w:numPr>
          <w:ilvl w:val="0"/>
          <w:numId w:val="20"/>
        </w:numPr>
      </w:pPr>
      <w:r>
        <w:t>Gebruik een GUID van type 1 (gebaseerd op tijdstip) of type 4 (random)</w:t>
      </w:r>
    </w:p>
    <w:p w14:paraId="2D5AE904" w14:textId="0DFB3E15" w:rsidR="00C50D35" w:rsidRDefault="00C50D35" w:rsidP="008F2F13">
      <w:pPr>
        <w:pStyle w:val="Lijstalinea"/>
        <w:numPr>
          <w:ilvl w:val="0"/>
          <w:numId w:val="20"/>
        </w:numPr>
      </w:pPr>
      <w:r>
        <w:t>Gebruik de</w:t>
      </w:r>
      <w:r w:rsidR="008F2F13">
        <w:t xml:space="preserve"> urn: representatie van de GUID</w:t>
      </w:r>
      <w:ins w:id="67" w:author="Marc Fleischeuers" w:date="2017-03-15T10:54:00Z">
        <w:r w:rsidR="008F2F13">
          <w:t xml:space="preserve">, bijv. </w:t>
        </w:r>
        <w:r w:rsidR="008F2F13" w:rsidRPr="008F2F13">
          <w:t>urn:uuid:f81d4fae-7dec-11d0-a765-00a0c91e6bf6</w:t>
        </w:r>
      </w:ins>
    </w:p>
    <w:p w14:paraId="4A2B381D" w14:textId="3A43FF95" w:rsidR="000C120C" w:rsidRDefault="00C50D35" w:rsidP="007C5837">
      <w:pPr>
        <w:pStyle w:val="Lijstalinea"/>
        <w:numPr>
          <w:ilvl w:val="0"/>
          <w:numId w:val="20"/>
        </w:numPr>
      </w:pPr>
      <w:r>
        <w:t xml:space="preserve">Neem maatregelen </w:t>
      </w:r>
      <w:ins w:id="68" w:author="Marc Fleischeuers" w:date="2017-03-15T10:54:00Z">
        <w:r w:rsidR="008F2F13">
          <w:t xml:space="preserve">zodat de GUID beschikbaar is </w:t>
        </w:r>
      </w:ins>
      <w:r w:rsidR="008F2F13">
        <w:t xml:space="preserve">voor </w:t>
      </w:r>
      <w:r>
        <w:t xml:space="preserve">herstel van verloren </w:t>
      </w:r>
      <w:del w:id="69" w:author="Marc Fleischeuers" w:date="2017-03-15T10:54:00Z">
        <w:r>
          <w:delText>stampseudoniemen</w:delText>
        </w:r>
      </w:del>
      <w:ins w:id="70" w:author="Marc Fleischeuers" w:date="2017-03-15T10:54:00Z">
        <w:r>
          <w:t>pseudoniemen</w:t>
        </w:r>
      </w:ins>
      <w:r>
        <w:t xml:space="preserve"> in de administratie en voor migratie van </w:t>
      </w:r>
      <w:del w:id="71" w:author="Marc Fleischeuers" w:date="2017-03-15T10:54:00Z">
        <w:r>
          <w:delText>stampseudoniemen</w:delText>
        </w:r>
      </w:del>
      <w:ins w:id="72" w:author="Marc Fleischeuers" w:date="2017-03-15T10:54:00Z">
        <w:r w:rsidR="008F2F13">
          <w:t>p</w:t>
        </w:r>
        <w:r>
          <w:t>seudoniemen</w:t>
        </w:r>
      </w:ins>
      <w:r>
        <w:t xml:space="preserve"> in geval van migratie naar een nieuw administratiesysteem</w:t>
      </w:r>
    </w:p>
    <w:p w14:paraId="771486C6" w14:textId="03CB528C" w:rsidR="00927FE7" w:rsidRDefault="00C50D35" w:rsidP="00651E59">
      <w:r>
        <w:t>Deze</w:t>
      </w:r>
      <w:r w:rsidR="00651E59">
        <w:t xml:space="preserve"> werkwijze </w:t>
      </w:r>
      <w:r>
        <w:t xml:space="preserve">levert </w:t>
      </w:r>
      <w:r w:rsidR="00651E59">
        <w:t>een tekenreeks op, die net als het PGN voor leerlingen gehas</w:t>
      </w:r>
      <w:r w:rsidR="006369C3">
        <w:t>h</w:t>
      </w:r>
      <w:r w:rsidR="00651E59">
        <w:t xml:space="preserve">t wordt volgens </w:t>
      </w:r>
      <w:r w:rsidR="00651E59">
        <w:rPr>
          <w:i/>
        </w:rPr>
        <w:t>voorschrift 2</w:t>
      </w:r>
      <w:r w:rsidR="00651E59">
        <w:t xml:space="preserve"> voordat het wordt aangeboden aan de Nummervoorziening.</w:t>
      </w:r>
    </w:p>
    <w:p w14:paraId="69835CC1" w14:textId="3007EA7A" w:rsidR="00927FE7" w:rsidRPr="00927FE7" w:rsidRDefault="00927FE7" w:rsidP="00927FE7">
      <w:pPr>
        <w:pStyle w:val="Kop2"/>
      </w:pPr>
      <w:bookmarkStart w:id="73" w:name="_Ref444678419"/>
      <w:bookmarkStart w:id="74" w:name="_Ref444678428"/>
      <w:bookmarkStart w:id="75" w:name="_Toc445224695"/>
      <w:bookmarkStart w:id="76" w:name="_Toc477338583"/>
      <w:bookmarkStart w:id="77" w:name="_Toc456112368"/>
      <w:bookmarkStart w:id="78" w:name="_Toc475346203"/>
      <w:r w:rsidRPr="00927FE7">
        <w:rPr>
          <w:i/>
        </w:rPr>
        <w:t>Voorschrift 2</w:t>
      </w:r>
      <w:r w:rsidRPr="00927FE7">
        <w:t xml:space="preserve">: 1e niveau hashing </w:t>
      </w:r>
      <w:r w:rsidR="009376A8">
        <w:t xml:space="preserve">van </w:t>
      </w:r>
      <w:r w:rsidR="00996A5B">
        <w:t xml:space="preserve">de </w:t>
      </w:r>
      <w:r w:rsidR="009376A8">
        <w:t>basis</w:t>
      </w:r>
      <w:bookmarkEnd w:id="73"/>
      <w:bookmarkEnd w:id="74"/>
      <w:bookmarkEnd w:id="75"/>
      <w:r w:rsidR="009376A8">
        <w:t xml:space="preserve"> </w:t>
      </w:r>
      <w:bookmarkEnd w:id="77"/>
      <w:r w:rsidR="00996A5B">
        <w:t>van het stampseudoniem</w:t>
      </w:r>
      <w:bookmarkEnd w:id="76"/>
      <w:bookmarkEnd w:id="78"/>
      <w:r w:rsidRPr="00927FE7">
        <w:t xml:space="preserve"> </w:t>
      </w:r>
    </w:p>
    <w:p w14:paraId="6F8A37A5" w14:textId="77777777" w:rsidR="00927FE7" w:rsidRDefault="00927FE7" w:rsidP="00927FE7">
      <w:r>
        <w:t xml:space="preserve">Hiervoor wordt gebruik gemaakt van scrypt. Deze functie heeft een aantal parameters waarmee de zwaarte van het berekenen van de hash wordt gestuurd. De zwaarte is zodanig gekozen dat het normale werk, het aanvragen van een ECK ID bij de aanmelding van een leerling, niet wordt gehinderd terwijl het misbruik (aanleg van een vertaaltabel) wordt ontmoedigd. </w:t>
      </w:r>
    </w:p>
    <w:p w14:paraId="2485A57C" w14:textId="77777777" w:rsidR="00927FE7" w:rsidRDefault="00927FE7" w:rsidP="00927FE7">
      <w:r>
        <w:t>Op basis van overwegingen dat de 1</w:t>
      </w:r>
      <w:r w:rsidRPr="0070146E">
        <w:rPr>
          <w:vertAlign w:val="superscript"/>
        </w:rPr>
        <w:t>e</w:t>
      </w:r>
      <w:r>
        <w:t xml:space="preserve"> niveau hashing server-side wordt toegepast (dwz in een omgeving waar veel geheugen aanwezig is) worden deze parameters gebruikt:</w:t>
      </w:r>
    </w:p>
    <w:tbl>
      <w:tblPr>
        <w:tblStyle w:val="Rastertabel1licht-Accent11"/>
        <w:tblW w:w="0" w:type="auto"/>
        <w:tblLook w:val="04A0" w:firstRow="1" w:lastRow="0" w:firstColumn="1" w:lastColumn="0" w:noHBand="0" w:noVBand="1"/>
      </w:tblPr>
      <w:tblGrid>
        <w:gridCol w:w="1097"/>
        <w:gridCol w:w="1451"/>
        <w:gridCol w:w="6514"/>
      </w:tblGrid>
      <w:tr w:rsidR="00927FE7" w14:paraId="09C7E132" w14:textId="77777777" w:rsidTr="00B33F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62A594B" w14:textId="77777777" w:rsidR="00927FE7" w:rsidRDefault="00927FE7" w:rsidP="00B33F67">
            <w:r>
              <w:lastRenderedPageBreak/>
              <w:t>Parameter</w:t>
            </w:r>
          </w:p>
        </w:tc>
        <w:tc>
          <w:tcPr>
            <w:tcW w:w="1451" w:type="dxa"/>
          </w:tcPr>
          <w:p w14:paraId="11B06485" w14:textId="77777777" w:rsidR="00927FE7" w:rsidRDefault="00927FE7" w:rsidP="00B33F67">
            <w:pPr>
              <w:cnfStyle w:val="100000000000" w:firstRow="1" w:lastRow="0" w:firstColumn="0" w:lastColumn="0" w:oddVBand="0" w:evenVBand="0" w:oddHBand="0" w:evenHBand="0" w:firstRowFirstColumn="0" w:firstRowLastColumn="0" w:lastRowFirstColumn="0" w:lastRowLastColumn="0"/>
            </w:pPr>
            <w:r>
              <w:t>Waarde</w:t>
            </w:r>
          </w:p>
        </w:tc>
        <w:tc>
          <w:tcPr>
            <w:tcW w:w="6515" w:type="dxa"/>
          </w:tcPr>
          <w:p w14:paraId="370D06BA" w14:textId="77777777" w:rsidR="00927FE7" w:rsidRDefault="00927FE7" w:rsidP="00B33F67">
            <w:pPr>
              <w:cnfStyle w:val="100000000000" w:firstRow="1" w:lastRow="0" w:firstColumn="0" w:lastColumn="0" w:oddVBand="0" w:evenVBand="0" w:oddHBand="0" w:evenHBand="0" w:firstRowFirstColumn="0" w:firstRowLastColumn="0" w:lastRowFirstColumn="0" w:lastRowLastColumn="0"/>
            </w:pPr>
            <w:r>
              <w:t>Toelichting</w:t>
            </w:r>
          </w:p>
        </w:tc>
      </w:tr>
      <w:tr w:rsidR="00927FE7" w14:paraId="5E1DA6CB" w14:textId="77777777" w:rsidTr="00B33F67">
        <w:tc>
          <w:tcPr>
            <w:cnfStyle w:val="001000000000" w:firstRow="0" w:lastRow="0" w:firstColumn="1" w:lastColumn="0" w:oddVBand="0" w:evenVBand="0" w:oddHBand="0" w:evenHBand="0" w:firstRowFirstColumn="0" w:firstRowLastColumn="0" w:lastRowFirstColumn="0" w:lastRowLastColumn="0"/>
            <w:tcW w:w="0" w:type="auto"/>
          </w:tcPr>
          <w:p w14:paraId="5416E38D" w14:textId="77777777" w:rsidR="00927FE7" w:rsidRDefault="00927FE7" w:rsidP="00B33F67">
            <w:r>
              <w:t>N</w:t>
            </w:r>
          </w:p>
        </w:tc>
        <w:tc>
          <w:tcPr>
            <w:tcW w:w="1451" w:type="dxa"/>
          </w:tcPr>
          <w:p w14:paraId="0D246E65" w14:textId="77777777" w:rsidR="00927FE7" w:rsidRPr="00B81D03" w:rsidRDefault="00927FE7" w:rsidP="00082B48">
            <w:pPr>
              <w:cnfStyle w:val="000000000000" w:firstRow="0" w:lastRow="0" w:firstColumn="0" w:lastColumn="0" w:oddVBand="0" w:evenVBand="0" w:oddHBand="0" w:evenHBand="0" w:firstRowFirstColumn="0" w:firstRowLastColumn="0" w:lastRowFirstColumn="0" w:lastRowLastColumn="0"/>
            </w:pPr>
            <w:r>
              <w:t>2</w:t>
            </w:r>
            <w:r w:rsidR="00082B48">
              <w:rPr>
                <w:vertAlign w:val="superscript"/>
              </w:rPr>
              <w:t>17</w:t>
            </w:r>
            <w:r>
              <w:t xml:space="preserve"> = </w:t>
            </w:r>
            <w:r w:rsidR="00082B48">
              <w:t>131072</w:t>
            </w:r>
          </w:p>
        </w:tc>
        <w:tc>
          <w:tcPr>
            <w:tcW w:w="6515" w:type="dxa"/>
          </w:tcPr>
          <w:p w14:paraId="49ABC7D2" w14:textId="77777777" w:rsidR="00927FE7" w:rsidRDefault="00927FE7" w:rsidP="00B33F67">
            <w:pPr>
              <w:cnfStyle w:val="000000000000" w:firstRow="0" w:lastRow="0" w:firstColumn="0" w:lastColumn="0" w:oddVBand="0" w:evenVBand="0" w:oddHBand="0" w:evenHBand="0" w:firstRowFirstColumn="0" w:firstRowLastColumn="0" w:lastRowFirstColumn="0" w:lastRowLastColumn="0"/>
            </w:pPr>
            <w:r>
              <w:t>Bepaalt wat het geheugenbeslag van de individuele operaties gaat zijn.</w:t>
            </w:r>
          </w:p>
        </w:tc>
      </w:tr>
      <w:tr w:rsidR="00927FE7" w14:paraId="0466643E" w14:textId="77777777" w:rsidTr="00B33F67">
        <w:tc>
          <w:tcPr>
            <w:cnfStyle w:val="001000000000" w:firstRow="0" w:lastRow="0" w:firstColumn="1" w:lastColumn="0" w:oddVBand="0" w:evenVBand="0" w:oddHBand="0" w:evenHBand="0" w:firstRowFirstColumn="0" w:firstRowLastColumn="0" w:lastRowFirstColumn="0" w:lastRowLastColumn="0"/>
            <w:tcW w:w="0" w:type="auto"/>
          </w:tcPr>
          <w:p w14:paraId="32949BFA" w14:textId="77777777" w:rsidR="00927FE7" w:rsidRDefault="00927FE7" w:rsidP="00B33F67">
            <w:r>
              <w:t>r</w:t>
            </w:r>
          </w:p>
        </w:tc>
        <w:tc>
          <w:tcPr>
            <w:tcW w:w="1451" w:type="dxa"/>
          </w:tcPr>
          <w:p w14:paraId="0A30A4AF" w14:textId="77777777" w:rsidR="00927FE7" w:rsidRDefault="00927FE7" w:rsidP="00B33F67">
            <w:pPr>
              <w:cnfStyle w:val="000000000000" w:firstRow="0" w:lastRow="0" w:firstColumn="0" w:lastColumn="0" w:oddVBand="0" w:evenVBand="0" w:oddHBand="0" w:evenHBand="0" w:firstRowFirstColumn="0" w:firstRowLastColumn="0" w:lastRowFirstColumn="0" w:lastRowLastColumn="0"/>
            </w:pPr>
            <w:r>
              <w:t>8</w:t>
            </w:r>
          </w:p>
        </w:tc>
        <w:tc>
          <w:tcPr>
            <w:tcW w:w="6515" w:type="dxa"/>
          </w:tcPr>
          <w:p w14:paraId="072A7F68" w14:textId="77777777" w:rsidR="00927FE7" w:rsidRDefault="00927FE7" w:rsidP="00B33F67">
            <w:pPr>
              <w:cnfStyle w:val="000000000000" w:firstRow="0" w:lastRow="0" w:firstColumn="0" w:lastColumn="0" w:oddVBand="0" w:evenVBand="0" w:oddHBand="0" w:evenHBand="0" w:firstRowFirstColumn="0" w:firstRowLastColumn="0" w:lastRowFirstColumn="0" w:lastRowLastColumn="0"/>
            </w:pPr>
            <w:r>
              <w:t>Factor voor geheugenbeslag.</w:t>
            </w:r>
          </w:p>
        </w:tc>
      </w:tr>
      <w:tr w:rsidR="00927FE7" w14:paraId="01873A1A" w14:textId="77777777" w:rsidTr="00B33F67">
        <w:tc>
          <w:tcPr>
            <w:cnfStyle w:val="001000000000" w:firstRow="0" w:lastRow="0" w:firstColumn="1" w:lastColumn="0" w:oddVBand="0" w:evenVBand="0" w:oddHBand="0" w:evenHBand="0" w:firstRowFirstColumn="0" w:firstRowLastColumn="0" w:lastRowFirstColumn="0" w:lastRowLastColumn="0"/>
            <w:tcW w:w="0" w:type="auto"/>
          </w:tcPr>
          <w:p w14:paraId="67205F7C" w14:textId="77777777" w:rsidR="00927FE7" w:rsidRDefault="00927FE7" w:rsidP="00B33F67">
            <w:r>
              <w:t>p</w:t>
            </w:r>
          </w:p>
        </w:tc>
        <w:tc>
          <w:tcPr>
            <w:tcW w:w="1451" w:type="dxa"/>
          </w:tcPr>
          <w:p w14:paraId="5FFC0464" w14:textId="77777777" w:rsidR="00927FE7" w:rsidRDefault="000A52B9" w:rsidP="00B33F67">
            <w:pPr>
              <w:cnfStyle w:val="000000000000" w:firstRow="0" w:lastRow="0" w:firstColumn="0" w:lastColumn="0" w:oddVBand="0" w:evenVBand="0" w:oddHBand="0" w:evenHBand="0" w:firstRowFirstColumn="0" w:firstRowLastColumn="0" w:lastRowFirstColumn="0" w:lastRowLastColumn="0"/>
            </w:pPr>
            <w:r>
              <w:t>4</w:t>
            </w:r>
          </w:p>
        </w:tc>
        <w:tc>
          <w:tcPr>
            <w:tcW w:w="6515" w:type="dxa"/>
          </w:tcPr>
          <w:p w14:paraId="62416331" w14:textId="77777777" w:rsidR="00927FE7" w:rsidRDefault="00927FE7" w:rsidP="00B33F67">
            <w:pPr>
              <w:keepNext/>
              <w:cnfStyle w:val="000000000000" w:firstRow="0" w:lastRow="0" w:firstColumn="0" w:lastColumn="0" w:oddVBand="0" w:evenVBand="0" w:oddHBand="0" w:evenHBand="0" w:firstRowFirstColumn="0" w:firstRowLastColumn="0" w:lastRowFirstColumn="0" w:lastRowLastColumn="0"/>
            </w:pPr>
            <w:r>
              <w:t xml:space="preserve">Parameter voor parallelle verwerking en dus voor de tijd die de berekening gaat kosten. </w:t>
            </w:r>
          </w:p>
        </w:tc>
      </w:tr>
      <w:tr w:rsidR="00B52BA5" w14:paraId="13101449" w14:textId="77777777" w:rsidTr="00B33F67">
        <w:tc>
          <w:tcPr>
            <w:cnfStyle w:val="001000000000" w:firstRow="0" w:lastRow="0" w:firstColumn="1" w:lastColumn="0" w:oddVBand="0" w:evenVBand="0" w:oddHBand="0" w:evenHBand="0" w:firstRowFirstColumn="0" w:firstRowLastColumn="0" w:lastRowFirstColumn="0" w:lastRowLastColumn="0"/>
            <w:tcW w:w="0" w:type="auto"/>
          </w:tcPr>
          <w:p w14:paraId="2E29608D" w14:textId="4E8250B2" w:rsidR="00B52BA5" w:rsidRDefault="00B52BA5" w:rsidP="00B33F67">
            <w:r>
              <w:t>salt</w:t>
            </w:r>
          </w:p>
        </w:tc>
        <w:tc>
          <w:tcPr>
            <w:tcW w:w="1451" w:type="dxa"/>
          </w:tcPr>
          <w:p w14:paraId="0469DDEA" w14:textId="32E2EE90" w:rsidR="00B52BA5" w:rsidRDefault="00B52BA5" w:rsidP="00B33F67">
            <w:pPr>
              <w:cnfStyle w:val="000000000000" w:firstRow="0" w:lastRow="0" w:firstColumn="0" w:lastColumn="0" w:oddVBand="0" w:evenVBand="0" w:oddHBand="0" w:evenHBand="0" w:firstRowFirstColumn="0" w:firstRowLastColumn="0" w:lastRowFirstColumn="0" w:lastRowLastColumn="0"/>
            </w:pPr>
            <w:r>
              <w:t>string</w:t>
            </w:r>
          </w:p>
        </w:tc>
        <w:tc>
          <w:tcPr>
            <w:tcW w:w="6515" w:type="dxa"/>
          </w:tcPr>
          <w:p w14:paraId="6C730191" w14:textId="740EE0A2" w:rsidR="00B52BA5" w:rsidRDefault="00B52BA5" w:rsidP="00B33F67">
            <w:pPr>
              <w:keepNext/>
              <w:cnfStyle w:val="000000000000" w:firstRow="0" w:lastRow="0" w:firstColumn="0" w:lastColumn="0" w:oddVBand="0" w:evenVBand="0" w:oddHBand="0" w:evenHBand="0" w:firstRowFirstColumn="0" w:firstRowLastColumn="0" w:lastRowFirstColumn="0" w:lastRowLastColumn="0"/>
            </w:pPr>
            <w:r>
              <w:t>De te gebruiken salt wordt beschikbaar gemaakt als onderdeel van het aansluitproces.</w:t>
            </w:r>
          </w:p>
        </w:tc>
      </w:tr>
    </w:tbl>
    <w:p w14:paraId="3BCCAF1E" w14:textId="77777777" w:rsidR="00927FE7" w:rsidRDefault="00927FE7" w:rsidP="00927FE7">
      <w:pPr>
        <w:pStyle w:val="Bijschrift"/>
      </w:pPr>
      <w:r>
        <w:t xml:space="preserve">Figuur </w:t>
      </w:r>
      <w:r w:rsidR="00253258">
        <w:fldChar w:fldCharType="begin"/>
      </w:r>
      <w:r w:rsidR="00253258">
        <w:instrText xml:space="preserve"> SEQ Figuur \* ARABIC </w:instrText>
      </w:r>
      <w:r w:rsidR="00253258">
        <w:fldChar w:fldCharType="separate"/>
      </w:r>
      <w:r w:rsidR="0083059E">
        <w:rPr>
          <w:noProof/>
        </w:rPr>
        <w:t>1</w:t>
      </w:r>
      <w:r w:rsidR="00253258">
        <w:rPr>
          <w:noProof/>
        </w:rPr>
        <w:fldChar w:fldCharType="end"/>
      </w:r>
      <w:r>
        <w:rPr>
          <w:noProof/>
        </w:rPr>
        <w:t xml:space="preserve"> Voorgeschreven parameters voor scrypt</w:t>
      </w:r>
    </w:p>
    <w:p w14:paraId="3666EA2B" w14:textId="360DEEAF" w:rsidR="00927FE7" w:rsidRDefault="00927FE7" w:rsidP="00927FE7">
      <w:r>
        <w:t xml:space="preserve">Met deze parameters zal het geheugenbeslag voor de aanvraag van een </w:t>
      </w:r>
      <w:r w:rsidR="00996A5B">
        <w:t>stampseudoniem</w:t>
      </w:r>
      <w:r>
        <w:t xml:space="preserve"> ongeveer 130MB en duurt op een </w:t>
      </w:r>
      <w:r w:rsidR="000A52B9">
        <w:t>core i5 (single core) ongeveer 10 seconden</w:t>
      </w:r>
      <w:r>
        <w:t>. In het originele paper van scrypt (</w:t>
      </w:r>
      <w:hyperlink r:id="rId19" w:history="1">
        <w:r w:rsidRPr="007C1BC7">
          <w:rPr>
            <w:rStyle w:val="Hyperlink"/>
          </w:rPr>
          <w:t>http://www.tarsnap.com/scrypt/scrypt.pdf</w:t>
        </w:r>
      </w:hyperlink>
      <w:r>
        <w:t>) wordt geadviseerd om N = 2</w:t>
      </w:r>
      <w:r>
        <w:rPr>
          <w:vertAlign w:val="superscript"/>
        </w:rPr>
        <w:t>14</w:t>
      </w:r>
      <w:r>
        <w:t xml:space="preserve"> of N = 2</w:t>
      </w:r>
      <w:r>
        <w:rPr>
          <w:vertAlign w:val="superscript"/>
        </w:rPr>
        <w:t>16</w:t>
      </w:r>
      <w:r>
        <w:t xml:space="preserve"> te kiezen. Voor normaal gebruik op client systemen (PC, laptop) zijn dit nog steeds veel gebruikte waarden. Voor de server-omgeving waarin deze functie wordt gebruikt geldt dat deze meer geheugen en </w:t>
      </w:r>
      <w:r w:rsidR="00F1148E">
        <w:t xml:space="preserve">meer </w:t>
      </w:r>
      <w:r>
        <w:t xml:space="preserve">CPU </w:t>
      </w:r>
      <w:r w:rsidR="00F1148E">
        <w:t xml:space="preserve">cores </w:t>
      </w:r>
      <w:r>
        <w:t>beschikbaar heeft, vandaar de iets zwaardere parameters.</w:t>
      </w:r>
    </w:p>
    <w:p w14:paraId="25323184" w14:textId="5DB0C68D" w:rsidR="00927FE7" w:rsidRDefault="00927FE7" w:rsidP="00927FE7">
      <w:r>
        <w:t>Nota bene: er zijn scrypt bibliotheken die de gekozen parameters opnemen in de output</w:t>
      </w:r>
      <w:del w:id="79" w:author="Marc Fleischeuers" w:date="2017-03-15T10:54:00Z">
        <w:r>
          <w:delText>.</w:delText>
        </w:r>
      </w:del>
      <w:ins w:id="80" w:author="Marc Fleischeuers" w:date="2017-03-15T10:54:00Z">
        <w:r w:rsidR="003D6640">
          <w:t>, bijvoorbeeld de veel gebruikte Java SCrypt library</w:t>
        </w:r>
        <w:r w:rsidR="003D6640">
          <w:rPr>
            <w:rStyle w:val="Voetnootmarkering"/>
          </w:rPr>
          <w:footnoteReference w:id="6"/>
        </w:r>
        <w:r w:rsidR="003D6640">
          <w:t xml:space="preserve"> die als standaard uitvoer heeft “</w:t>
        </w:r>
        <w:r w:rsidR="003D6640" w:rsidRPr="003D6640">
          <w:t>$s0$params$salt$</w:t>
        </w:r>
        <w:r w:rsidR="003D6640">
          <w:t xml:space="preserve">hashwaarde” </w:t>
        </w:r>
        <w:r>
          <w:t>.</w:t>
        </w:r>
      </w:ins>
      <w:r>
        <w:t xml:space="preserve"> Voor verwerking in de Nummervoorziening dient </w:t>
      </w:r>
      <w:r>
        <w:rPr>
          <w:i/>
        </w:rPr>
        <w:t>alleen</w:t>
      </w:r>
      <w:r>
        <w:t xml:space="preserve"> de hashwaarde te worden gebruikt, uitdrukkelijk zonder deze parameters.</w:t>
      </w:r>
    </w:p>
    <w:p w14:paraId="11A249C8" w14:textId="61BDFDBD" w:rsidR="00927FE7" w:rsidRPr="00CB5799" w:rsidRDefault="00927FE7" w:rsidP="00927FE7">
      <w:r>
        <w:t xml:space="preserve">De uitvoer van de scrypt functie, de </w:t>
      </w:r>
      <w:del w:id="83" w:author="Marc Fleischeuers" w:date="2017-03-15T10:54:00Z">
        <w:r>
          <w:delText>hash</w:delText>
        </w:r>
      </w:del>
      <w:ins w:id="84" w:author="Marc Fleischeuers" w:date="2017-03-15T10:54:00Z">
        <w:r>
          <w:t>hash</w:t>
        </w:r>
        <w:r w:rsidR="003D6640">
          <w:t>waarde</w:t>
        </w:r>
      </w:ins>
      <w:r>
        <w:t>, is een</w:t>
      </w:r>
      <w:r w:rsidR="00AE3652">
        <w:t xml:space="preserve"> binaire bytearray</w:t>
      </w:r>
      <w:r>
        <w:t xml:space="preserve">. Dit getal wordt voor onderlinge uitwisseling geconverteerd naar een </w:t>
      </w:r>
      <w:r w:rsidR="001224B1">
        <w:t>64</w:t>
      </w:r>
      <w:r>
        <w:t xml:space="preserve"> karakt</w:t>
      </w:r>
      <w:r w:rsidR="00AE3652">
        <w:t>ers lange hexadecimale string.</w:t>
      </w:r>
    </w:p>
    <w:p w14:paraId="19F5334F" w14:textId="29611575" w:rsidR="00927FE7" w:rsidRPr="00927FE7" w:rsidRDefault="00927FE7" w:rsidP="00927FE7">
      <w:pPr>
        <w:pStyle w:val="Kop2"/>
      </w:pPr>
      <w:bookmarkStart w:id="85" w:name="_Toc445224696"/>
      <w:bookmarkStart w:id="86" w:name="_Toc477338584"/>
      <w:bookmarkStart w:id="87" w:name="_Toc475346204"/>
      <w:bookmarkStart w:id="88" w:name="_Toc456112369"/>
      <w:r w:rsidRPr="00927FE7">
        <w:rPr>
          <w:i/>
        </w:rPr>
        <w:t>Voorschrift 3</w:t>
      </w:r>
      <w:r w:rsidR="00996A5B">
        <w:t>: Toepassen van Eduk</w:t>
      </w:r>
      <w:r w:rsidRPr="00927FE7">
        <w:t>oppeling.</w:t>
      </w:r>
      <w:bookmarkEnd w:id="85"/>
      <w:bookmarkEnd w:id="86"/>
      <w:bookmarkEnd w:id="87"/>
      <w:bookmarkEnd w:id="88"/>
    </w:p>
    <w:p w14:paraId="6EBE1345" w14:textId="77777777" w:rsidR="00927FE7" w:rsidRDefault="00927FE7" w:rsidP="00927FE7">
      <w:r>
        <w:t>Edukoppeling wordt toegepast voor server-naar-server communicatie tussen leerlingadministratie client en Nummervoorziening. Hiervoor geldt:</w:t>
      </w:r>
    </w:p>
    <w:p w14:paraId="0CF63967" w14:textId="4E782FF4" w:rsidR="00927FE7" w:rsidRDefault="00927FE7" w:rsidP="00062EFD">
      <w:pPr>
        <w:pStyle w:val="Lijstalinea"/>
        <w:numPr>
          <w:ilvl w:val="0"/>
          <w:numId w:val="16"/>
        </w:numPr>
        <w:spacing w:line="259" w:lineRule="auto"/>
        <w:ind w:left="360"/>
      </w:pPr>
      <w:r>
        <w:t>E</w:t>
      </w:r>
      <w:r w:rsidR="00996A5B">
        <w:t>r wordt gebruik gemaakt van Eduk</w:t>
      </w:r>
      <w:r>
        <w:t>oppeling 1.2 of een latere, door de Standaardisatieraad vastgestelde versie.</w:t>
      </w:r>
    </w:p>
    <w:p w14:paraId="05F6118F" w14:textId="2342C620" w:rsidR="00A42CE0" w:rsidRDefault="00A42CE0" w:rsidP="00A42CE0">
      <w:pPr>
        <w:spacing w:line="259" w:lineRule="auto"/>
      </w:pPr>
      <w:r>
        <w:t>Een nadere beschrijving van de eisen die in Edukoppeling 1.2 worden gesteld zijn:</w:t>
      </w:r>
    </w:p>
    <w:p w14:paraId="5D04D74B" w14:textId="77777777" w:rsidR="00927FE7" w:rsidRDefault="00927FE7" w:rsidP="00062EFD">
      <w:pPr>
        <w:pStyle w:val="Lijstalinea"/>
        <w:numPr>
          <w:ilvl w:val="0"/>
          <w:numId w:val="16"/>
        </w:numPr>
        <w:spacing w:line="259" w:lineRule="auto"/>
        <w:ind w:left="360"/>
      </w:pPr>
      <w:r>
        <w:t>Het gebruikte certificaat van de service client bevat het OIN van de leerlingadministratie-leverancier en is verkregen bij een Digikoppeling CSP.</w:t>
      </w:r>
    </w:p>
    <w:p w14:paraId="1DC43EE6" w14:textId="77777777" w:rsidR="00682149" w:rsidRDefault="00682149" w:rsidP="00062EFD">
      <w:pPr>
        <w:pStyle w:val="Lijstalinea"/>
        <w:numPr>
          <w:ilvl w:val="0"/>
          <w:numId w:val="16"/>
        </w:numPr>
        <w:spacing w:line="259" w:lineRule="auto"/>
        <w:ind w:left="360"/>
      </w:pPr>
      <w:r>
        <w:t>Partijen die dienst afnemen hebben de plicht om hun certificaat in te laten trekken indien dit niet meer gebruikt wordt of gecompromitteerd is.</w:t>
      </w:r>
    </w:p>
    <w:p w14:paraId="0CADD18E" w14:textId="4F7B259E" w:rsidR="00927FE7" w:rsidRDefault="00927FE7" w:rsidP="00062EFD">
      <w:pPr>
        <w:pStyle w:val="Lijstalinea"/>
        <w:numPr>
          <w:ilvl w:val="0"/>
          <w:numId w:val="16"/>
        </w:numPr>
        <w:spacing w:line="259" w:lineRule="auto"/>
        <w:ind w:left="360"/>
      </w:pPr>
      <w:r>
        <w:t>De WS-Addressing headers van het bericht bevatten OINs van onderwijsinstelling en de Nummervoorziening. Het OIN van de onderwijsinstelling</w:t>
      </w:r>
      <w:r>
        <w:rPr>
          <w:rStyle w:val="Voetnootmarkering"/>
        </w:rPr>
        <w:footnoteReference w:id="7"/>
      </w:r>
      <w:r>
        <w:t xml:space="preserve"> is </w:t>
      </w:r>
      <w:r w:rsidR="00996A5B">
        <w:t>een geldig OIN volgens de definitie van Digikoppeling.</w:t>
      </w:r>
    </w:p>
    <w:p w14:paraId="034CD974" w14:textId="4B8D25C5" w:rsidR="00927FE7" w:rsidRPr="003A424A" w:rsidRDefault="00927FE7" w:rsidP="00062EFD">
      <w:pPr>
        <w:pStyle w:val="Lijstalinea"/>
        <w:numPr>
          <w:ilvl w:val="0"/>
          <w:numId w:val="16"/>
        </w:numPr>
        <w:spacing w:line="259" w:lineRule="auto"/>
        <w:ind w:left="360"/>
      </w:pPr>
      <w:r>
        <w:t>Het bericht is 2W-BE, en niet ondertekend en niet enc</w:t>
      </w:r>
      <w:r w:rsidR="00A42CE0">
        <w:t>r</w:t>
      </w:r>
      <w:r>
        <w:t>ypted.</w:t>
      </w:r>
    </w:p>
    <w:p w14:paraId="363EF8B4" w14:textId="77777777" w:rsidR="00927FE7" w:rsidRPr="00927FE7" w:rsidRDefault="00927FE7" w:rsidP="00927FE7">
      <w:pPr>
        <w:pStyle w:val="Kop2"/>
      </w:pPr>
      <w:bookmarkStart w:id="89" w:name="_Toc445224697"/>
      <w:bookmarkStart w:id="90" w:name="_Toc477338585"/>
      <w:bookmarkStart w:id="91" w:name="_Toc475346205"/>
      <w:bookmarkStart w:id="92" w:name="_Toc456112370"/>
      <w:r w:rsidRPr="00927FE7">
        <w:rPr>
          <w:i/>
        </w:rPr>
        <w:t>Voorschrift 4</w:t>
      </w:r>
      <w:r w:rsidRPr="00927FE7">
        <w:t>: De hashing van de Nummervoorziening.</w:t>
      </w:r>
      <w:bookmarkEnd w:id="89"/>
      <w:bookmarkEnd w:id="90"/>
      <w:bookmarkEnd w:id="91"/>
      <w:bookmarkEnd w:id="92"/>
      <w:r w:rsidRPr="00927FE7">
        <w:t xml:space="preserve"> </w:t>
      </w:r>
    </w:p>
    <w:p w14:paraId="28D7E8C3" w14:textId="77777777" w:rsidR="00927FE7" w:rsidRDefault="00927FE7" w:rsidP="00EB0D57">
      <w:r>
        <w:t xml:space="preserve">Hiervoor wordt gebruik gemaakt van SHA-512 hash algoritme. Dit algoritme maakt een hash van 512 bytes output. Deze waarde wordt gezien als toekomstvast en wordt aangeraden in het </w:t>
      </w:r>
      <w:r w:rsidR="00EB0D57">
        <w:t xml:space="preserve">rapport “Algorithms, key size and parameters report – 2014”, </w:t>
      </w:r>
      <w:r w:rsidR="00EB0D57" w:rsidRPr="005C44B6">
        <w:t>European Union Agency for Network and Information Security (ENISA), 2014</w:t>
      </w:r>
      <w:r>
        <w:t xml:space="preserve">. In het Afsprakenstelsel eHerkenning wordt gesteld dat een pseudoniem een hexadecimale string van 32 karakters is, dat wil zeggen 128 bits. Dit is een tamelijk korte sleutel en niet heel toekomstvast. Om deze reden wordt gekozen om een langere sleutel (512 bits, 128 hexadecimaal karakters) te gebruiken. </w:t>
      </w:r>
    </w:p>
    <w:p w14:paraId="7E09435F" w14:textId="77777777" w:rsidR="00EB0D57" w:rsidRDefault="00EB0D57" w:rsidP="00EB0D57">
      <w:r>
        <w:lastRenderedPageBreak/>
        <w:t>Voor communicatie converteert de nummervoorziening de hashwaarde naar een 128 karakters lange hexadecimale letterreeks.</w:t>
      </w:r>
    </w:p>
    <w:p w14:paraId="446A9F1A" w14:textId="77777777" w:rsidR="00927FE7" w:rsidRDefault="00927FE7" w:rsidP="00EB0D57">
      <w:r>
        <w:t>De gebruikte salt-waarden wordt veilig en duurzaam</w:t>
      </w:r>
      <w:r w:rsidR="000A52B9" w:rsidRPr="000A52B9">
        <w:t xml:space="preserve"> </w:t>
      </w:r>
      <w:r w:rsidR="000A52B9" w:rsidRPr="00C626A6">
        <w:t>opgeslagen met de minimale se</w:t>
      </w:r>
      <w:r w:rsidR="000A52B9">
        <w:t xml:space="preserve">t aan toegangsrechten: </w:t>
      </w:r>
      <w:r w:rsidR="000A52B9" w:rsidRPr="00C626A6">
        <w:t xml:space="preserve">alleen leestoegang voor het serviceaccount dat gebruikt wordt om </w:t>
      </w:r>
      <w:r w:rsidR="000A52B9">
        <w:t>de hashingoperatie uit te voeren</w:t>
      </w:r>
      <w:r w:rsidR="00CD525B">
        <w:t>.</w:t>
      </w:r>
    </w:p>
    <w:p w14:paraId="2BE51CC7" w14:textId="50BC38CA" w:rsidR="003D6640" w:rsidRDefault="00927FE7" w:rsidP="00927FE7">
      <w:pPr>
        <w:pStyle w:val="Kop2"/>
      </w:pPr>
      <w:bookmarkStart w:id="93" w:name="_Toc445224698"/>
      <w:bookmarkStart w:id="94" w:name="_Toc477338586"/>
      <w:bookmarkStart w:id="95" w:name="_Toc475346206"/>
      <w:bookmarkStart w:id="96" w:name="_Toc456112371"/>
      <w:r w:rsidRPr="00927FE7">
        <w:rPr>
          <w:i/>
        </w:rPr>
        <w:t>Voorschrift 5</w:t>
      </w:r>
      <w:r w:rsidRPr="00927FE7">
        <w:t xml:space="preserve">: </w:t>
      </w:r>
      <w:r>
        <w:t xml:space="preserve">Opslag </w:t>
      </w:r>
      <w:r w:rsidRPr="00927FE7">
        <w:t xml:space="preserve">van het </w:t>
      </w:r>
      <w:r w:rsidR="00996A5B">
        <w:t>stampseudoniem en ketenpseudoniem</w:t>
      </w:r>
      <w:r w:rsidRPr="00927FE7">
        <w:t xml:space="preserve"> </w:t>
      </w:r>
      <w:del w:id="97" w:author="Marc Fleischeuers" w:date="2017-03-15T10:54:00Z">
        <w:r w:rsidRPr="00927FE7">
          <w:delText>bij de leerlingadministratie</w:delText>
        </w:r>
      </w:del>
      <w:bookmarkEnd w:id="95"/>
      <w:bookmarkEnd w:id="96"/>
      <w:ins w:id="98" w:author="Marc Fleischeuers" w:date="2017-03-15T10:54:00Z">
        <w:r w:rsidR="003D6640">
          <w:t>in</w:t>
        </w:r>
        <w:r w:rsidRPr="00927FE7">
          <w:t xml:space="preserve"> de administratie</w:t>
        </w:r>
        <w:bookmarkEnd w:id="93"/>
        <w:r w:rsidR="003D6640">
          <w:t>ve omgeving van de school</w:t>
        </w:r>
      </w:ins>
      <w:bookmarkEnd w:id="94"/>
    </w:p>
    <w:p w14:paraId="7EEB61CE" w14:textId="58749AFE" w:rsidR="001E25CE" w:rsidRPr="001741A4" w:rsidRDefault="001E25CE" w:rsidP="00927FE7">
      <w:r>
        <w:t xml:space="preserve">Een </w:t>
      </w:r>
      <w:del w:id="99" w:author="Marc Fleischeuers" w:date="2017-03-15T10:54:00Z">
        <w:r>
          <w:delText>leerlingadministratie</w:delText>
        </w:r>
      </w:del>
      <w:ins w:id="100" w:author="Marc Fleischeuers" w:date="2017-03-15T10:54:00Z">
        <w:r w:rsidR="003D6640">
          <w:t>school</w:t>
        </w:r>
        <w:r>
          <w:t>administratie</w:t>
        </w:r>
      </w:ins>
      <w:r>
        <w:t xml:space="preserve"> beschikt al over gevoelige persoonsgegevens en heeft maatregelen genomen tegen onbevoegd gebruik en misbruik van deze gegevens. Opslag van het </w:t>
      </w:r>
      <w:r w:rsidR="00996A5B">
        <w:t>stampseudoniem en ketenpseudoniem</w:t>
      </w:r>
      <w:r>
        <w:t xml:space="preserve"> wordt onder dezelfde maatregelen gedaan. </w:t>
      </w:r>
      <w:r w:rsidR="001741A4">
        <w:t xml:space="preserve">Dit voorschrift beschrijft de eisen aan </w:t>
      </w:r>
      <w:r w:rsidR="001741A4">
        <w:rPr>
          <w:i/>
        </w:rPr>
        <w:t>persistente</w:t>
      </w:r>
      <w:r w:rsidR="001741A4">
        <w:t xml:space="preserve"> opslag van het</w:t>
      </w:r>
      <w:r w:rsidR="00996A5B">
        <w:t xml:space="preserve"> </w:t>
      </w:r>
      <w:del w:id="101" w:author="Marc Fleischeuers" w:date="2017-03-15T10:54:00Z">
        <w:r w:rsidR="00996A5B">
          <w:delText>stamp</w:delText>
        </w:r>
      </w:del>
      <w:ins w:id="102" w:author="Marc Fleischeuers" w:date="2017-03-15T10:54:00Z">
        <w:r w:rsidR="00996A5B">
          <w:t>stam</w:t>
        </w:r>
      </w:ins>
      <w:r w:rsidR="00996A5B">
        <w:t>- en ketenpseudoniem</w:t>
      </w:r>
      <w:r w:rsidR="001741A4">
        <w:t xml:space="preserve"> in de </w:t>
      </w:r>
      <w:del w:id="103" w:author="Marc Fleischeuers" w:date="2017-03-15T10:54:00Z">
        <w:r w:rsidR="001741A4">
          <w:delText>leerlingadministratie.</w:delText>
        </w:r>
      </w:del>
      <w:ins w:id="104" w:author="Marc Fleischeuers" w:date="2017-03-15T10:54:00Z">
        <w:r w:rsidR="00EC4B82">
          <w:t>school</w:t>
        </w:r>
        <w:r w:rsidR="001741A4">
          <w:t>administratie.</w:t>
        </w:r>
      </w:ins>
      <w:r w:rsidR="001741A4">
        <w:t xml:space="preserve"> De </w:t>
      </w:r>
      <w:del w:id="105" w:author="Marc Fleischeuers" w:date="2017-03-15T10:54:00Z">
        <w:r w:rsidR="001741A4">
          <w:delText>leerlingadministratie</w:delText>
        </w:r>
      </w:del>
      <w:ins w:id="106" w:author="Marc Fleischeuers" w:date="2017-03-15T10:54:00Z">
        <w:r w:rsidR="003D6640">
          <w:t>school</w:t>
        </w:r>
        <w:r w:rsidR="001741A4">
          <w:t>administratie</w:t>
        </w:r>
      </w:ins>
      <w:r w:rsidR="001741A4">
        <w:t xml:space="preserve"> is hierbij het geheel aan administratieve applicaties (bijv</w:t>
      </w:r>
      <w:ins w:id="107" w:author="Marc Fleischeuers" w:date="2017-03-15T10:54:00Z">
        <w:r w:rsidR="00EC4B82">
          <w:t>.</w:t>
        </w:r>
      </w:ins>
      <w:r w:rsidR="001741A4">
        <w:t xml:space="preserve"> LAS, LVS, authenticatiesysteem) waarmee de instelling de gegev</w:t>
      </w:r>
      <w:r w:rsidR="003D6640">
        <w:t>ens van zijn leerlingen</w:t>
      </w:r>
      <w:ins w:id="108" w:author="Marc Fleischeuers" w:date="2017-03-15T10:54:00Z">
        <w:r w:rsidR="003D6640">
          <w:t xml:space="preserve"> (en naar verwachting ook de pseudoniemen van docenten)</w:t>
        </w:r>
      </w:ins>
      <w:r w:rsidR="003D6640">
        <w:t xml:space="preserve"> beheert.</w:t>
      </w:r>
    </w:p>
    <w:p w14:paraId="27141EE3" w14:textId="77777777" w:rsidR="00D641AC" w:rsidRDefault="003D00A8" w:rsidP="00927FE7">
      <w:r w:rsidRPr="003D00A8">
        <w:t xml:space="preserve">In de privacy impact analyse van de Nummervoorziening is een risico gesignaleerd dat leerlinggegevens over partijen heen (onrechtmatig) gekoppeld zouden kunnen worden. Hierbij ontstaan grotere verzamelingen met persoonsgegevens. Als algemene maatregel tegen dit risico </w:t>
      </w:r>
      <w:r w:rsidR="00D641AC">
        <w:t>wordt het volgende voorgesteld:</w:t>
      </w:r>
    </w:p>
    <w:p w14:paraId="49F1B877" w14:textId="77777777" w:rsidR="00D641AC" w:rsidRPr="001741A4" w:rsidRDefault="00D641AC" w:rsidP="001741A4">
      <w:pPr>
        <w:pBdr>
          <w:top w:val="single" w:sz="6" w:space="1" w:color="auto"/>
          <w:bottom w:val="single" w:sz="6" w:space="1" w:color="auto"/>
        </w:pBdr>
        <w:ind w:left="708"/>
        <w:rPr>
          <w:i/>
        </w:rPr>
      </w:pPr>
      <w:r w:rsidRPr="00D641AC">
        <w:rPr>
          <w:i/>
        </w:rPr>
        <w:t>Voor wat informatiebeveiliging en eventuele datalekken betreft, wordt, weliswaar ter afsluiting van de PIA maar wel degelijk essentieel, aanbevolen om het ketenpseudoniem en het PGN op geëncrypte wijze vast te leggen in de systemen van de scholen en met name in de leerlingenadministratiesystemen en andere systemen waarin zowel het PGN, personalia en het ketenpseudoniem vastgelegd zijn. Een dergelijke beveiligingsmaatregel past bijvoorbeeld bij de inmiddels gebruikelijke handelwijze dat ook gebruikersnamen en wachtwoorden geëncrypt vastgelegd worden.</w:t>
      </w:r>
      <w:r>
        <w:rPr>
          <w:i/>
        </w:rPr>
        <w:t xml:space="preserve"> (Privacy Impact Assessment Nummervoorziening in de Leermiddelenketen, PBLQ, p. 43)</w:t>
      </w:r>
    </w:p>
    <w:p w14:paraId="593E8A71" w14:textId="32E314C7" w:rsidR="003D00A8" w:rsidRDefault="003D00A8" w:rsidP="00927FE7">
      <w:r w:rsidRPr="003D00A8">
        <w:t xml:space="preserve">Doel hiervan is te zorgen dat met </w:t>
      </w:r>
      <w:del w:id="109" w:author="Marc Fleischeuers" w:date="2017-03-15T10:54:00Z">
        <w:r w:rsidRPr="003D00A8">
          <w:delText xml:space="preserve">– </w:delText>
        </w:r>
      </w:del>
      <w:r w:rsidRPr="003D00A8">
        <w:t xml:space="preserve">onrechtmatig verkregen </w:t>
      </w:r>
      <w:del w:id="110" w:author="Marc Fleischeuers" w:date="2017-03-15T10:54:00Z">
        <w:r w:rsidRPr="003D00A8">
          <w:delText xml:space="preserve">– </w:delText>
        </w:r>
      </w:del>
      <w:r w:rsidRPr="003D00A8">
        <w:t xml:space="preserve">gegevens van een of meer registraties </w:t>
      </w:r>
      <w:del w:id="111" w:author="Marc Fleischeuers" w:date="2017-03-15T10:54:00Z">
        <w:r w:rsidRPr="003D00A8">
          <w:delText>van</w:delText>
        </w:r>
      </w:del>
      <w:ins w:id="112" w:author="Marc Fleischeuers" w:date="2017-03-15T10:54:00Z">
        <w:r w:rsidR="00EC4B82">
          <w:t>uit</w:t>
        </w:r>
      </w:ins>
      <w:r w:rsidRPr="003D00A8">
        <w:t xml:space="preserve"> een </w:t>
      </w:r>
      <w:del w:id="113" w:author="Marc Fleischeuers" w:date="2017-03-15T10:54:00Z">
        <w:r w:rsidRPr="003D00A8">
          <w:delText>ketenpartner</w:delText>
        </w:r>
      </w:del>
      <w:ins w:id="114" w:author="Marc Fleischeuers" w:date="2017-03-15T10:54:00Z">
        <w:r w:rsidR="00EC4B82">
          <w:t>andere organisatie</w:t>
        </w:r>
      </w:ins>
      <w:r w:rsidRPr="003D00A8">
        <w:t xml:space="preserve"> er geen koppeling met andere registraties gemaakt kan worden.</w:t>
      </w:r>
      <w:r w:rsidR="00B52BA5">
        <w:t xml:space="preserve"> Het niet kunnen herleiden van personen na koppeling van gegevens is ook in de AVG opgenomen als belangrijke eigenschap van goede pseudonimisering.</w:t>
      </w:r>
    </w:p>
    <w:p w14:paraId="4F51E964" w14:textId="4CA0E7F7" w:rsidR="00927FE7" w:rsidRDefault="00B05737" w:rsidP="00927FE7">
      <w:r>
        <w:t xml:space="preserve">De </w:t>
      </w:r>
      <w:r w:rsidR="00D641AC">
        <w:t xml:space="preserve">aanbevelingen voor implementatie die de </w:t>
      </w:r>
      <w:r>
        <w:t xml:space="preserve">PIA geeft, </w:t>
      </w:r>
      <w:r w:rsidR="00D641AC">
        <w:t xml:space="preserve">nemen we over ter </w:t>
      </w:r>
      <w:r w:rsidR="00A04B8F">
        <w:t xml:space="preserve">referentie. Als </w:t>
      </w:r>
      <w:del w:id="115" w:author="Marc Fleischeuers" w:date="2017-03-15T10:54:00Z">
        <w:r w:rsidR="00A04B8F">
          <w:delText>ketenpartijen</w:delText>
        </w:r>
      </w:del>
      <w:ins w:id="116" w:author="Marc Fleischeuers" w:date="2017-03-15T10:54:00Z">
        <w:r w:rsidR="00EC4B82">
          <w:t>leveranciers</w:t>
        </w:r>
      </w:ins>
      <w:r w:rsidR="00A04B8F">
        <w:t xml:space="preserve"> alternatieve implementaties </w:t>
      </w:r>
      <w:r w:rsidR="003D00A8">
        <w:t xml:space="preserve">willen gebruiken dienen zij aan te tonen dat ze </w:t>
      </w:r>
      <w:r w:rsidR="00A04B8F">
        <w:t xml:space="preserve">een zelfde niveau van bescherming </w:t>
      </w:r>
      <w:r w:rsidR="003D00A8">
        <w:t xml:space="preserve">kunnen bieden </w:t>
      </w:r>
      <w:r w:rsidR="00A04B8F">
        <w:t>tegen het hierboven genoemde risico op onrechtmatige koppeling</w:t>
      </w:r>
      <w:r w:rsidR="003D00A8">
        <w:t>.</w:t>
      </w:r>
    </w:p>
    <w:p w14:paraId="7D16A6C5" w14:textId="77777777" w:rsidR="00996A5B" w:rsidRDefault="007977E6" w:rsidP="007977E6">
      <w:pPr>
        <w:pStyle w:val="Lijstalinea"/>
        <w:numPr>
          <w:ilvl w:val="0"/>
          <w:numId w:val="17"/>
        </w:numPr>
      </w:pPr>
      <w:r w:rsidRPr="007977E6">
        <w:t>Partijen gebruiken ECK ID's in communicatie met externe partijen</w:t>
      </w:r>
      <w:r w:rsidR="00B52BA5">
        <w:t xml:space="preserve"> in de leermiddelenketen.</w:t>
      </w:r>
      <w:r w:rsidR="00996A5B">
        <w:t xml:space="preserve"> </w:t>
      </w:r>
    </w:p>
    <w:p w14:paraId="3ACCDE9D" w14:textId="1037FD55" w:rsidR="00B52BA5" w:rsidRDefault="00996A5B" w:rsidP="007977E6">
      <w:pPr>
        <w:pStyle w:val="Lijstalinea"/>
        <w:numPr>
          <w:ilvl w:val="0"/>
          <w:numId w:val="17"/>
        </w:numPr>
      </w:pPr>
      <w:r>
        <w:t>Stampseudoniemen worden nooit gebruikt in communicatie tenzij bij het aanvragen van ketenpseudoniemen bij de Nummervoorziening.</w:t>
      </w:r>
    </w:p>
    <w:p w14:paraId="17E5BF5B" w14:textId="6B20BBFD" w:rsidR="00B52BA5" w:rsidRDefault="00B52BA5" w:rsidP="007977E6">
      <w:pPr>
        <w:pStyle w:val="Lijstalinea"/>
        <w:numPr>
          <w:ilvl w:val="0"/>
          <w:numId w:val="17"/>
        </w:numPr>
      </w:pPr>
      <w:r>
        <w:t xml:space="preserve">Partijen gebruiken stampseudoniemen en ketenpseudoniemen </w:t>
      </w:r>
      <w:r w:rsidR="007977E6" w:rsidRPr="007977E6">
        <w:t>niet als intern</w:t>
      </w:r>
      <w:r>
        <w:t>e identificatie van leerlingen of docenten.</w:t>
      </w:r>
    </w:p>
    <w:p w14:paraId="53EFC81E" w14:textId="77777777" w:rsidR="007977E6" w:rsidRPr="007977E6" w:rsidRDefault="007977E6" w:rsidP="007977E6">
      <w:pPr>
        <w:pStyle w:val="Lijstalinea"/>
        <w:numPr>
          <w:ilvl w:val="0"/>
          <w:numId w:val="17"/>
        </w:numPr>
        <w:rPr>
          <w:del w:id="117" w:author="Marc Fleischeuers" w:date="2017-03-15T10:54:00Z"/>
        </w:rPr>
      </w:pPr>
      <w:del w:id="118" w:author="Marc Fleischeuers" w:date="2017-03-15T10:54:00Z">
        <w:r w:rsidRPr="007977E6">
          <w:delText>Ketenpartners richten koppelpunten (‘keyringen’) in als ze hier nog niet over beschikken, waarin het ketenpeudoniem gerelateerd wordt aan interne identificatie.</w:delText>
        </w:r>
      </w:del>
    </w:p>
    <w:p w14:paraId="14738117" w14:textId="30DD1B7D" w:rsidR="00B05737" w:rsidRDefault="00B05737" w:rsidP="00062EFD">
      <w:pPr>
        <w:pStyle w:val="Lijstalinea"/>
        <w:numPr>
          <w:ilvl w:val="0"/>
          <w:numId w:val="17"/>
        </w:numPr>
        <w:spacing w:after="160" w:line="259" w:lineRule="auto"/>
      </w:pPr>
      <w:r>
        <w:t>Bij de opslag van het</w:t>
      </w:r>
      <w:r w:rsidR="00BC0ED0">
        <w:t xml:space="preserve"> stampseudoniem en</w:t>
      </w:r>
      <w:r>
        <w:t xml:space="preserve"> </w:t>
      </w:r>
      <w:r w:rsidR="00BC0ED0">
        <w:t xml:space="preserve">ketenpseudoniem </w:t>
      </w:r>
      <w:r>
        <w:t xml:space="preserve">in </w:t>
      </w:r>
      <w:r w:rsidR="00BC0ED0">
        <w:t>a</w:t>
      </w:r>
      <w:r>
        <w:t xml:space="preserve">dministraties </w:t>
      </w:r>
      <w:del w:id="119" w:author="Marc Fleischeuers" w:date="2017-03-15T10:54:00Z">
        <w:r w:rsidR="00BC0ED0">
          <w:delText xml:space="preserve">en keyringen </w:delText>
        </w:r>
      </w:del>
      <w:r>
        <w:t>wordt encryptie toegepast</w:t>
      </w:r>
      <w:r w:rsidR="00BC0ED0">
        <w:t>.</w:t>
      </w:r>
    </w:p>
    <w:p w14:paraId="2E2C0814" w14:textId="2D74562A" w:rsidR="00B05737" w:rsidRDefault="00B05737" w:rsidP="00062EFD">
      <w:pPr>
        <w:pStyle w:val="Lijstalinea"/>
        <w:numPr>
          <w:ilvl w:val="0"/>
          <w:numId w:val="17"/>
        </w:numPr>
        <w:spacing w:after="160" w:line="259" w:lineRule="auto"/>
      </w:pPr>
      <w:r>
        <w:t xml:space="preserve">Elke </w:t>
      </w:r>
      <w:del w:id="120" w:author="Marc Fleischeuers" w:date="2017-03-15T10:54:00Z">
        <w:r>
          <w:delText>leverancier</w:delText>
        </w:r>
      </w:del>
      <w:ins w:id="121" w:author="Marc Fleischeuers" w:date="2017-03-15T10:54:00Z">
        <w:r w:rsidR="00EC4B82">
          <w:t>partij</w:t>
        </w:r>
      </w:ins>
      <w:r>
        <w:t xml:space="preserve"> past zijn eigen encryptie toe (die voldoet aan de minimumvoorschriften, zie verderop), zodat er geen koppelrisico voor gegevens </w:t>
      </w:r>
      <w:r w:rsidR="00E608FA">
        <w:t xml:space="preserve">over </w:t>
      </w:r>
      <w:r>
        <w:t xml:space="preserve">leveranciers </w:t>
      </w:r>
      <w:r w:rsidR="00E608FA">
        <w:t xml:space="preserve">heen </w:t>
      </w:r>
      <w:r>
        <w:t>ontstaat</w:t>
      </w:r>
    </w:p>
    <w:p w14:paraId="6A3EADFF" w14:textId="631A553C" w:rsidR="00540978" w:rsidRDefault="001E25CE" w:rsidP="00C626A6">
      <w:pPr>
        <w:spacing w:after="160" w:line="259" w:lineRule="auto"/>
      </w:pPr>
      <w:r>
        <w:t xml:space="preserve">De gewenste scheiding tussen gegevens is een </w:t>
      </w:r>
      <w:r>
        <w:rPr>
          <w:i/>
        </w:rPr>
        <w:t xml:space="preserve">logische </w:t>
      </w:r>
      <w:r w:rsidRPr="001E25CE">
        <w:t>scheiding</w:t>
      </w:r>
      <w:r>
        <w:t xml:space="preserve">, die </w:t>
      </w:r>
      <w:r w:rsidRPr="001E25CE">
        <w:t>ontstaat</w:t>
      </w:r>
      <w:r w:rsidR="00A562B2">
        <w:t xml:space="preserve"> doordat de opgeslagen </w:t>
      </w:r>
      <w:r w:rsidR="00BC0ED0">
        <w:t xml:space="preserve">pseudoniemen </w:t>
      </w:r>
      <w:r>
        <w:t xml:space="preserve">niet </w:t>
      </w:r>
      <w:del w:id="122" w:author="Marc Fleischeuers" w:date="2017-03-15T10:54:00Z">
        <w:r>
          <w:delText>interpreteerbaar</w:delText>
        </w:r>
      </w:del>
      <w:ins w:id="123" w:author="Marc Fleischeuers" w:date="2017-03-15T10:54:00Z">
        <w:r w:rsidR="00EC4B82">
          <w:t>herleidbaar</w:t>
        </w:r>
      </w:ins>
      <w:r>
        <w:t xml:space="preserve"> zijn zonder toegang tot de encryptiesleutel. </w:t>
      </w:r>
      <w:r w:rsidR="00540978">
        <w:t>Hier hoort bij dat de opslag van de private</w:t>
      </w:r>
      <w:r w:rsidR="00C4691E">
        <w:t xml:space="preserve"> encryptie</w:t>
      </w:r>
      <w:r w:rsidR="00540978">
        <w:t>sle</w:t>
      </w:r>
      <w:r w:rsidR="00C626A6">
        <w:t>utel voldoet aan de volgende maatregel:</w:t>
      </w:r>
    </w:p>
    <w:p w14:paraId="01A5FB76" w14:textId="0444BFAF" w:rsidR="00C626A6" w:rsidRDefault="00C626A6" w:rsidP="00C626A6">
      <w:pPr>
        <w:pStyle w:val="Lijstalinea"/>
        <w:numPr>
          <w:ilvl w:val="0"/>
          <w:numId w:val="17"/>
        </w:numPr>
        <w:spacing w:after="160" w:line="259" w:lineRule="auto"/>
      </w:pPr>
      <w:del w:id="124" w:author="Marc Fleischeuers" w:date="2017-03-15T10:54:00Z">
        <w:r w:rsidRPr="00C626A6">
          <w:delText>Ontvangen en gegenereerde sleutels</w:delText>
        </w:r>
      </w:del>
      <w:ins w:id="125" w:author="Marc Fleischeuers" w:date="2017-03-15T10:54:00Z">
        <w:r w:rsidR="00123E92">
          <w:t>Private encrypties</w:t>
        </w:r>
        <w:r w:rsidRPr="00C626A6">
          <w:t>leutels</w:t>
        </w:r>
      </w:ins>
      <w:r w:rsidRPr="00C626A6">
        <w:t xml:space="preserve"> worden opgeslagen met de meest minimale se</w:t>
      </w:r>
      <w:r>
        <w:t xml:space="preserve">t aan toegangsrechten mogelijk: </w:t>
      </w:r>
      <w:r w:rsidRPr="00C626A6">
        <w:t xml:space="preserve">alleen leestoegang voor het serviceaccount dat gebruikt </w:t>
      </w:r>
      <w:r w:rsidRPr="00C626A6">
        <w:lastRenderedPageBreak/>
        <w:t>wordt om een ver- of ontsl</w:t>
      </w:r>
      <w:r>
        <w:t>eutelingsoperatie uit te voeren</w:t>
      </w:r>
      <w:ins w:id="126" w:author="Marc Fleischeuers" w:date="2017-03-15T10:54:00Z">
        <w:r w:rsidR="00EC4B82">
          <w:t>; toegang tot dit account is beperkt en wordt gelogd</w:t>
        </w:r>
      </w:ins>
    </w:p>
    <w:p w14:paraId="57AC9FF4" w14:textId="77777777" w:rsidR="00927FE7" w:rsidRDefault="00927FE7" w:rsidP="00927FE7">
      <w:r>
        <w:t xml:space="preserve">De eisen die aan de </w:t>
      </w:r>
      <w:r w:rsidR="001E25CE">
        <w:t>encryptie</w:t>
      </w:r>
      <w:r>
        <w:t xml:space="preserve"> worden gesteld zijn geformuleerd in “Algorithms, key size and parameters report – 2014”, </w:t>
      </w:r>
      <w:r w:rsidRPr="005C44B6">
        <w:t>European Union Agency for Network and Information Security (ENISA), 2014</w:t>
      </w:r>
      <w:r>
        <w:t>:</w:t>
      </w:r>
    </w:p>
    <w:p w14:paraId="1481356D" w14:textId="77777777" w:rsidR="00927FE7" w:rsidRDefault="00927FE7" w:rsidP="00BC0ED0">
      <w:pPr>
        <w:pStyle w:val="Lijstalinea"/>
        <w:numPr>
          <w:ilvl w:val="0"/>
          <w:numId w:val="17"/>
        </w:numPr>
        <w:spacing w:line="240" w:lineRule="auto"/>
      </w:pPr>
      <w:r>
        <w:t>Gebruikte encryptie algoritmen zijn bewezen veilig</w:t>
      </w:r>
    </w:p>
    <w:p w14:paraId="3BEB571D" w14:textId="77777777" w:rsidR="00927FE7" w:rsidRDefault="00927FE7" w:rsidP="00BC0ED0">
      <w:pPr>
        <w:pStyle w:val="Lijstalinea"/>
        <w:numPr>
          <w:ilvl w:val="0"/>
          <w:numId w:val="17"/>
        </w:numPr>
        <w:spacing w:line="240" w:lineRule="auto"/>
      </w:pPr>
      <w:r>
        <w:t>Gebruikte sleutellengten zijn 128-bits (symmetrisch) of meer</w:t>
      </w:r>
    </w:p>
    <w:p w14:paraId="4E79B612" w14:textId="77777777" w:rsidR="00927FE7" w:rsidRDefault="00927FE7" w:rsidP="00BC0ED0">
      <w:pPr>
        <w:pStyle w:val="Lijstalinea"/>
        <w:numPr>
          <w:ilvl w:val="0"/>
          <w:numId w:val="17"/>
        </w:numPr>
        <w:spacing w:line="240" w:lineRule="auto"/>
      </w:pPr>
      <w:r>
        <w:t>Algoritmen hebben geen structurele zwakheden</w:t>
      </w:r>
    </w:p>
    <w:p w14:paraId="2E4AB5C5" w14:textId="77777777" w:rsidR="00927FE7" w:rsidRDefault="00927FE7" w:rsidP="00BC0ED0">
      <w:pPr>
        <w:pStyle w:val="Lijstalinea"/>
        <w:numPr>
          <w:ilvl w:val="0"/>
          <w:numId w:val="17"/>
        </w:numPr>
        <w:spacing w:line="240" w:lineRule="auto"/>
      </w:pPr>
      <w:r>
        <w:t>Algoritmen zijn uitvoerig bestudeerd en gestandaardiseerd</w:t>
      </w:r>
    </w:p>
    <w:p w14:paraId="032C0942" w14:textId="77777777" w:rsidR="00927FE7" w:rsidRDefault="00927FE7" w:rsidP="00927FE7">
      <w:r>
        <w:t xml:space="preserve">Voorbeelden van encryptiealgoritmen die hieraan voldoen zijn AES en Camellia. Voorbeelden van algoritmen die alleen nog in legacy situaties (niet voor nieuwbouw) gebruikt kunnen worden zijn 3DES en Blowfish. </w:t>
      </w:r>
      <w:r w:rsidR="00D641AC">
        <w:t xml:space="preserve">Een onveilig algoritme dat niet meer mag worden gebruikt is </w:t>
      </w:r>
      <w:r>
        <w:t>DES encryptie</w:t>
      </w:r>
      <w:r w:rsidR="00D641AC">
        <w:t>.</w:t>
      </w:r>
    </w:p>
    <w:p w14:paraId="4B6BCF6A" w14:textId="4D1BD51B" w:rsidR="003E77E8" w:rsidRDefault="00927FE7" w:rsidP="003E77E8">
      <w:pPr>
        <w:pStyle w:val="Kop2"/>
      </w:pPr>
      <w:bookmarkStart w:id="127" w:name="_Toc445224699"/>
      <w:bookmarkStart w:id="128" w:name="_Toc477338587"/>
      <w:bookmarkStart w:id="129" w:name="_Toc475346207"/>
      <w:bookmarkStart w:id="130" w:name="_Toc456112372"/>
      <w:r w:rsidRPr="00927FE7">
        <w:rPr>
          <w:i/>
        </w:rPr>
        <w:t>Voorschrift 6</w:t>
      </w:r>
      <w:r w:rsidRPr="00927FE7">
        <w:t xml:space="preserve">: </w:t>
      </w:r>
      <w:r w:rsidR="003E77E8">
        <w:t>Opslag</w:t>
      </w:r>
      <w:r w:rsidRPr="00927FE7">
        <w:t xml:space="preserve"> van het ECK ID bij de ketenpartij</w:t>
      </w:r>
      <w:bookmarkEnd w:id="127"/>
      <w:bookmarkEnd w:id="128"/>
      <w:bookmarkEnd w:id="129"/>
      <w:bookmarkEnd w:id="130"/>
    </w:p>
    <w:p w14:paraId="2422A1D9" w14:textId="77777777" w:rsidR="00066D81" w:rsidRDefault="00D74640" w:rsidP="00066D81">
      <w:pPr>
        <w:rPr>
          <w:del w:id="131" w:author="Marc Fleischeuers" w:date="2017-03-15T10:54:00Z"/>
        </w:rPr>
      </w:pPr>
      <w:r>
        <w:t xml:space="preserve">Dit voorschrift </w:t>
      </w:r>
      <w:del w:id="132" w:author="Marc Fleischeuers" w:date="2017-03-15T10:54:00Z">
        <w:r w:rsidR="00066D81">
          <w:delText>is er op gericht om het opgeslagen ECK ID te beschermen tegen ongeoorloofd gebruik, door te verhinderen dat het ECK ID gekoppeld kan worden</w:delText>
        </w:r>
      </w:del>
      <w:ins w:id="133" w:author="Marc Fleischeuers" w:date="2017-03-15T10:54:00Z">
        <w:r>
          <w:t>beschrijft de eisen</w:t>
        </w:r>
      </w:ins>
      <w:r>
        <w:t xml:space="preserve"> aan </w:t>
      </w:r>
      <w:del w:id="134" w:author="Marc Fleischeuers" w:date="2017-03-15T10:54:00Z">
        <w:r w:rsidR="00066D81">
          <w:delText>ECK ID’s en andere persoonsgegevens</w:delText>
        </w:r>
      </w:del>
      <w:ins w:id="135" w:author="Marc Fleischeuers" w:date="2017-03-15T10:54:00Z">
        <w:r>
          <w:rPr>
            <w:i/>
          </w:rPr>
          <w:t>persistente</w:t>
        </w:r>
        <w:r>
          <w:t xml:space="preserve"> opslag van ketenpseudoniemen</w:t>
        </w:r>
      </w:ins>
      <w:r>
        <w:t xml:space="preserve"> in </w:t>
      </w:r>
      <w:del w:id="136" w:author="Marc Fleischeuers" w:date="2017-03-15T10:54:00Z">
        <w:r w:rsidR="00066D81">
          <w:delText xml:space="preserve">andere systemen. </w:delText>
        </w:r>
      </w:del>
    </w:p>
    <w:p w14:paraId="39AA199D" w14:textId="64CF1E8C" w:rsidR="00D74640" w:rsidRPr="001741A4" w:rsidRDefault="00066D81" w:rsidP="00D74640">
      <w:del w:id="137" w:author="Marc Fleischeuers" w:date="2017-03-15T10:54:00Z">
        <w:r>
          <w:delText>Het voorschrift is</w:delText>
        </w:r>
      </w:del>
      <w:ins w:id="138" w:author="Marc Fleischeuers" w:date="2017-03-15T10:54:00Z">
        <w:r w:rsidR="00D74640">
          <w:t>de administratie</w:t>
        </w:r>
      </w:ins>
      <w:r w:rsidR="00D74640">
        <w:t xml:space="preserve"> van </w:t>
      </w:r>
      <w:del w:id="139" w:author="Marc Fleischeuers" w:date="2017-03-15T10:54:00Z">
        <w:r>
          <w:delText xml:space="preserve">toepassing voor </w:delText>
        </w:r>
      </w:del>
      <w:r w:rsidR="00D74640">
        <w:t>ketenpartijen</w:t>
      </w:r>
      <w:del w:id="140" w:author="Marc Fleischeuers" w:date="2017-03-15T10:54:00Z">
        <w:r>
          <w:delText xml:space="preserve"> die alleen </w:delText>
        </w:r>
      </w:del>
      <w:ins w:id="141" w:author="Marc Fleischeuers" w:date="2017-03-15T10:54:00Z">
        <w:r w:rsidR="00D74640">
          <w:t xml:space="preserve">. De administratie is hierbij het geheel aan administratieve applicaties waarmee de partij de </w:t>
        </w:r>
      </w:ins>
      <w:r w:rsidR="00D74640">
        <w:t xml:space="preserve">gegevens </w:t>
      </w:r>
      <w:del w:id="142" w:author="Marc Fleischeuers" w:date="2017-03-15T10:54:00Z">
        <w:r>
          <w:delText>uitwisselen met onderwijsinstellingen, waarbij het initiatief van de uitwisseling (d.w.z. het ‘request’ in request-reply uitwisseling) ligt bij de onderwijsinstelling. Voor ketenpartijen waarvoor dit geldt, zijn deze regels van toepassing:</w:delText>
        </w:r>
      </w:del>
      <w:ins w:id="143" w:author="Marc Fleischeuers" w:date="2017-03-15T10:54:00Z">
        <w:r w:rsidR="00D74640">
          <w:t>van zijn gebruikers (leerlingen en docenten) beheert.</w:t>
        </w:r>
      </w:ins>
    </w:p>
    <w:p w14:paraId="4DA56311" w14:textId="77777777" w:rsidR="00D74640" w:rsidRDefault="00D74640" w:rsidP="00D74640">
      <w:pPr>
        <w:rPr>
          <w:ins w:id="144" w:author="Marc Fleischeuers" w:date="2017-03-15T10:54:00Z"/>
        </w:rPr>
      </w:pPr>
      <w:ins w:id="145" w:author="Marc Fleischeuers" w:date="2017-03-15T10:54:00Z">
        <w:r w:rsidRPr="003D00A8">
          <w:t xml:space="preserve">Doel </w:t>
        </w:r>
        <w:r>
          <w:t xml:space="preserve">van dit voorschrift </w:t>
        </w:r>
        <w:r w:rsidRPr="003D00A8">
          <w:t xml:space="preserve">is te zorgen dat met onrechtmatig verkregen gegevens van een of meer registraties </w:t>
        </w:r>
        <w:r>
          <w:t>uit</w:t>
        </w:r>
        <w:r w:rsidRPr="003D00A8">
          <w:t xml:space="preserve"> een </w:t>
        </w:r>
        <w:r>
          <w:t>andere partij</w:t>
        </w:r>
        <w:r w:rsidRPr="003D00A8">
          <w:t xml:space="preserve"> er geen koppeling met andere registraties gemaakt kan worden.</w:t>
        </w:r>
        <w:r>
          <w:t xml:space="preserve"> Het niet kunnen herleiden van personen na koppeling van gegevens is ook in de AVG opgenomen als belangrijke eigenschap van goede pseudonimisering.</w:t>
        </w:r>
      </w:ins>
    </w:p>
    <w:p w14:paraId="5CD66482" w14:textId="77777777" w:rsidR="00D74640" w:rsidRDefault="00D74640" w:rsidP="00D74640">
      <w:pPr>
        <w:rPr>
          <w:ins w:id="146" w:author="Marc Fleischeuers" w:date="2017-03-15T10:54:00Z"/>
        </w:rPr>
      </w:pPr>
      <w:ins w:id="147" w:author="Marc Fleischeuers" w:date="2017-03-15T10:54:00Z">
        <w:r>
          <w:t>De aanbevelingen voor implementatie die de PIA geeft, nemen we over ter referentie. Als ketenpartijen alternatieve implementaties willen gebruiken dienen zij aan te tonen dat ze een zelfde niveau van bescherming kunnen bieden tegen het hierboven genoemde risico op onrechtmatige koppeling.</w:t>
        </w:r>
      </w:ins>
    </w:p>
    <w:p w14:paraId="27DAA732" w14:textId="77777777" w:rsidR="00D74640" w:rsidRDefault="00D74640" w:rsidP="00D74640">
      <w:pPr>
        <w:pStyle w:val="Lijstalinea"/>
        <w:numPr>
          <w:ilvl w:val="0"/>
          <w:numId w:val="17"/>
        </w:numPr>
        <w:rPr>
          <w:ins w:id="148" w:author="Marc Fleischeuers" w:date="2017-03-15T10:54:00Z"/>
        </w:rPr>
      </w:pPr>
      <w:ins w:id="149" w:author="Marc Fleischeuers" w:date="2017-03-15T10:54:00Z">
        <w:r w:rsidRPr="007977E6">
          <w:t>Partijen gebruiken ECK ID's in communicatie met externe partijen</w:t>
        </w:r>
        <w:r>
          <w:t xml:space="preserve"> in de leermiddelenketen. </w:t>
        </w:r>
      </w:ins>
    </w:p>
    <w:p w14:paraId="0A4CE616" w14:textId="77777777" w:rsidR="00D74640" w:rsidRDefault="00D74640" w:rsidP="00D74640">
      <w:pPr>
        <w:pStyle w:val="Lijstalinea"/>
        <w:numPr>
          <w:ilvl w:val="0"/>
          <w:numId w:val="17"/>
        </w:numPr>
        <w:rPr>
          <w:ins w:id="150" w:author="Marc Fleischeuers" w:date="2017-03-15T10:54:00Z"/>
        </w:rPr>
      </w:pPr>
      <w:ins w:id="151" w:author="Marc Fleischeuers" w:date="2017-03-15T10:54:00Z">
        <w:r>
          <w:t xml:space="preserve">Partijen gebruiken ketenpseudoniemen </w:t>
        </w:r>
        <w:r w:rsidRPr="007977E6">
          <w:t>niet als intern</w:t>
        </w:r>
        <w:r>
          <w:t>e identificatie van leerlingen of docenten.</w:t>
        </w:r>
      </w:ins>
    </w:p>
    <w:p w14:paraId="432380F4" w14:textId="78D3CC14" w:rsidR="00D74640" w:rsidRDefault="00D74640" w:rsidP="00D74640">
      <w:pPr>
        <w:pStyle w:val="Lijstalinea"/>
        <w:numPr>
          <w:ilvl w:val="0"/>
          <w:numId w:val="17"/>
        </w:numPr>
        <w:spacing w:after="160" w:line="259" w:lineRule="auto"/>
      </w:pPr>
      <w:r>
        <w:t xml:space="preserve">Bij de opslag van </w:t>
      </w:r>
      <w:del w:id="152" w:author="Marc Fleischeuers" w:date="2017-03-15T10:54:00Z">
        <w:r w:rsidR="00066D81">
          <w:delText>het ECK ID in het systeem van de partner</w:delText>
        </w:r>
      </w:del>
      <w:ins w:id="153" w:author="Marc Fleischeuers" w:date="2017-03-15T10:54:00Z">
        <w:r>
          <w:t>ketenpseudoniemen in administraties</w:t>
        </w:r>
      </w:ins>
      <w:r>
        <w:t xml:space="preserve"> wordt </w:t>
      </w:r>
      <w:ins w:id="154" w:author="Marc Fleischeuers" w:date="2017-03-15T10:54:00Z">
        <w:r w:rsidR="00A62F72">
          <w:t xml:space="preserve">versleuteling (encryptie of </w:t>
        </w:r>
      </w:ins>
      <w:r w:rsidR="00A62F72">
        <w:t>hashing</w:t>
      </w:r>
      <w:ins w:id="155" w:author="Marc Fleischeuers" w:date="2017-03-15T10:54:00Z">
        <w:r w:rsidR="00A62F72">
          <w:t>, zie verderop)</w:t>
        </w:r>
      </w:ins>
      <w:r>
        <w:t xml:space="preserve"> toegepast</w:t>
      </w:r>
      <w:ins w:id="156" w:author="Marc Fleischeuers" w:date="2017-03-15T10:54:00Z">
        <w:r>
          <w:t>.</w:t>
        </w:r>
      </w:ins>
    </w:p>
    <w:p w14:paraId="4416FBDD" w14:textId="704918B1" w:rsidR="00D74640" w:rsidRDefault="00066D81" w:rsidP="00D74640">
      <w:pPr>
        <w:pStyle w:val="Lijstalinea"/>
        <w:numPr>
          <w:ilvl w:val="0"/>
          <w:numId w:val="17"/>
        </w:numPr>
        <w:spacing w:after="160" w:line="259" w:lineRule="auto"/>
        <w:rPr>
          <w:ins w:id="157" w:author="Marc Fleischeuers" w:date="2017-03-15T10:54:00Z"/>
        </w:rPr>
      </w:pPr>
      <w:del w:id="158" w:author="Marc Fleischeuers" w:date="2017-03-15T10:54:00Z">
        <w:r>
          <w:delText>Elke leverancier</w:delText>
        </w:r>
      </w:del>
      <w:ins w:id="159" w:author="Marc Fleischeuers" w:date="2017-03-15T10:54:00Z">
        <w:r w:rsidR="00D74640">
          <w:t>Elke partij past zijn eigen versleuteling toe (die voldoet aan de minimumvoorschriften, zie verderop), zodat er geen koppelrisico voor gegevens over leveranciers heen ontstaat</w:t>
        </w:r>
      </w:ins>
    </w:p>
    <w:p w14:paraId="40C9245A" w14:textId="77777777" w:rsidR="00D74640" w:rsidRDefault="00D74640" w:rsidP="00D74640">
      <w:pPr>
        <w:spacing w:after="160" w:line="259" w:lineRule="auto"/>
        <w:rPr>
          <w:ins w:id="160" w:author="Marc Fleischeuers" w:date="2017-03-15T10:54:00Z"/>
        </w:rPr>
      </w:pPr>
      <w:ins w:id="161" w:author="Marc Fleischeuers" w:date="2017-03-15T10:54:00Z">
        <w:r>
          <w:t xml:space="preserve">De gewenste scheiding tussen gegevens is een </w:t>
        </w:r>
        <w:r>
          <w:rPr>
            <w:i/>
          </w:rPr>
          <w:t xml:space="preserve">logische </w:t>
        </w:r>
        <w:r w:rsidRPr="001E25CE">
          <w:t>scheiding</w:t>
        </w:r>
        <w:r>
          <w:t xml:space="preserve">, die </w:t>
        </w:r>
        <w:r w:rsidRPr="001E25CE">
          <w:t>ontstaat</w:t>
        </w:r>
        <w:r>
          <w:t xml:space="preserve"> doordat de opgeslagen pseudoniemen niet herleidbaar zijn zonder toegang tot de encryptiesleutel en / of het gebruikte salt. Hier hoort bij dat de opslag van de private encryptiesleutel of salt voldoet aan de volgende maatregel:</w:t>
        </w:r>
      </w:ins>
    </w:p>
    <w:p w14:paraId="7F846D14" w14:textId="77777777" w:rsidR="00D74640" w:rsidRDefault="00D74640" w:rsidP="00D74640">
      <w:pPr>
        <w:pStyle w:val="Lijstalinea"/>
        <w:numPr>
          <w:ilvl w:val="0"/>
          <w:numId w:val="17"/>
        </w:numPr>
        <w:spacing w:after="160" w:line="259" w:lineRule="auto"/>
        <w:rPr>
          <w:ins w:id="162" w:author="Marc Fleischeuers" w:date="2017-03-15T10:54:00Z"/>
        </w:rPr>
      </w:pPr>
      <w:ins w:id="163" w:author="Marc Fleischeuers" w:date="2017-03-15T10:54:00Z">
        <w:r>
          <w:t xml:space="preserve">Private encryptiesleutels en / of salts </w:t>
        </w:r>
        <w:r w:rsidRPr="00C626A6">
          <w:t>worden opgeslagen met de meest minimale se</w:t>
        </w:r>
        <w:r>
          <w:t xml:space="preserve">t aan toegangsrechten mogelijk: </w:t>
        </w:r>
        <w:r w:rsidRPr="00C626A6">
          <w:t>alleen leestoegang voor het serviceaccount dat gebruikt wordt om een ver- of ontsl</w:t>
        </w:r>
        <w:r>
          <w:t>eutelingsoperatie uit te voeren; toegang tot dit account is beperkt en wordt gelogd</w:t>
        </w:r>
      </w:ins>
    </w:p>
    <w:p w14:paraId="5E2B48FB" w14:textId="55B24537" w:rsidR="00A62F72" w:rsidRDefault="00A62F72" w:rsidP="00A62F72">
      <w:pPr>
        <w:pStyle w:val="Kop3"/>
        <w:rPr>
          <w:ins w:id="164" w:author="Marc Fleischeuers" w:date="2017-03-15T10:54:00Z"/>
        </w:rPr>
      </w:pPr>
      <w:bookmarkStart w:id="165" w:name="_Toc477338588"/>
      <w:ins w:id="166" w:author="Marc Fleischeuers" w:date="2017-03-15T10:54:00Z">
        <w:r>
          <w:t>Keuze van versleuteling</w:t>
        </w:r>
        <w:bookmarkEnd w:id="165"/>
      </w:ins>
    </w:p>
    <w:p w14:paraId="1659970C" w14:textId="3250BB39" w:rsidR="00D74640" w:rsidRDefault="00D74640" w:rsidP="00D74640">
      <w:pPr>
        <w:rPr>
          <w:ins w:id="167" w:author="Marc Fleischeuers" w:date="2017-03-15T10:54:00Z"/>
        </w:rPr>
      </w:pPr>
      <w:ins w:id="168" w:author="Marc Fleischeuers" w:date="2017-03-15T10:54:00Z">
        <w:r>
          <w:t>Voor de keuze van versleuteling die de ketenpartij toepast, is het van belang op welke manier de partij communiceert in de keten. We onderscheiden hierbij twee situaties:</w:t>
        </w:r>
      </w:ins>
    </w:p>
    <w:p w14:paraId="060467BA" w14:textId="18A5C1D9" w:rsidR="00D74640" w:rsidRDefault="00D74640" w:rsidP="00D74640">
      <w:pPr>
        <w:pStyle w:val="Lijstalinea"/>
        <w:numPr>
          <w:ilvl w:val="0"/>
          <w:numId w:val="21"/>
        </w:numPr>
        <w:rPr>
          <w:ins w:id="169" w:author="Marc Fleischeuers" w:date="2017-03-15T10:54:00Z"/>
        </w:rPr>
      </w:pPr>
      <w:ins w:id="170" w:author="Marc Fleischeuers" w:date="2017-03-15T10:54:00Z">
        <w:r>
          <w:t xml:space="preserve">De ketenpartij wisselt gegevens van individuele leerlingen uit met de school of andere ketenpartij, </w:t>
        </w:r>
        <w:r w:rsidR="00A62F72">
          <w:t xml:space="preserve">ook </w:t>
        </w:r>
        <w:r>
          <w:t>buiten de gebruikerssessie van de ingelogde leerling.</w:t>
        </w:r>
      </w:ins>
    </w:p>
    <w:p w14:paraId="720BFF2B" w14:textId="19566391" w:rsidR="00D74640" w:rsidRDefault="00D74640" w:rsidP="00D74640">
      <w:pPr>
        <w:pStyle w:val="Lijstalinea"/>
        <w:numPr>
          <w:ilvl w:val="0"/>
          <w:numId w:val="21"/>
        </w:numPr>
        <w:rPr>
          <w:ins w:id="171" w:author="Marc Fleischeuers" w:date="2017-03-15T10:54:00Z"/>
        </w:rPr>
      </w:pPr>
      <w:ins w:id="172" w:author="Marc Fleischeuers" w:date="2017-03-15T10:54:00Z">
        <w:r>
          <w:lastRenderedPageBreak/>
          <w:t xml:space="preserve">De ketenpartij wisselt </w:t>
        </w:r>
        <w:r w:rsidRPr="00A62F72">
          <w:rPr>
            <w:i/>
          </w:rPr>
          <w:t>geen</w:t>
        </w:r>
        <w:r>
          <w:t xml:space="preserve"> </w:t>
        </w:r>
        <w:r w:rsidRPr="00D862ED">
          <w:t>gegevens</w:t>
        </w:r>
        <w:r>
          <w:t xml:space="preserve"> van individuele leerlingen uit met school of andere ketenpartij.</w:t>
        </w:r>
      </w:ins>
    </w:p>
    <w:p w14:paraId="51490217" w14:textId="22C52159" w:rsidR="00D74640" w:rsidRDefault="00D74640" w:rsidP="00D74640">
      <w:pPr>
        <w:rPr>
          <w:ins w:id="173" w:author="Marc Fleischeuers" w:date="2017-03-15T10:54:00Z"/>
        </w:rPr>
      </w:pPr>
      <w:ins w:id="174" w:author="Marc Fleischeuers" w:date="2017-03-15T10:54:00Z">
        <w:r>
          <w:t xml:space="preserve">Partijen waarvoor situatie 1 geldt, gebruiken een omkeerbare versleuteling (encryptie) bij de opslag van het ketenpseudoniem. Partijen waarvoor situatie 2 geldt, gebruiken een niet-omkeerbare versleuteling (hashing) voor de opslag van het ketenpseudoniem. </w:t>
        </w:r>
      </w:ins>
    </w:p>
    <w:p w14:paraId="7F9D1F3B" w14:textId="2B38D63E" w:rsidR="00A62F72" w:rsidRDefault="00A62F72" w:rsidP="00A62F72">
      <w:pPr>
        <w:pStyle w:val="Kop3"/>
        <w:rPr>
          <w:ins w:id="175" w:author="Marc Fleischeuers" w:date="2017-03-15T10:54:00Z"/>
        </w:rPr>
      </w:pPr>
      <w:bookmarkStart w:id="176" w:name="_Toc477338589"/>
      <w:ins w:id="177" w:author="Marc Fleischeuers" w:date="2017-03-15T10:54:00Z">
        <w:r>
          <w:t>Eisen aan encryptie</w:t>
        </w:r>
        <w:bookmarkEnd w:id="176"/>
      </w:ins>
    </w:p>
    <w:p w14:paraId="78E214BA" w14:textId="2039F7E4" w:rsidR="00D74640" w:rsidRDefault="00D74640" w:rsidP="00D74640">
      <w:pPr>
        <w:rPr>
          <w:ins w:id="178" w:author="Marc Fleischeuers" w:date="2017-03-15T10:54:00Z"/>
        </w:rPr>
      </w:pPr>
      <w:ins w:id="179" w:author="Marc Fleischeuers" w:date="2017-03-15T10:54:00Z">
        <w:r>
          <w:t xml:space="preserve">De eisen die gesteld worden aan encryptie zijn dezelfde die gesteld worden volgend </w:t>
        </w:r>
        <w:r>
          <w:rPr>
            <w:i/>
          </w:rPr>
          <w:t>voorschrift 5</w:t>
        </w:r>
        <w:r>
          <w:t>:</w:t>
        </w:r>
      </w:ins>
    </w:p>
    <w:p w14:paraId="144224C0" w14:textId="77777777" w:rsidR="00D74640" w:rsidRDefault="00D74640" w:rsidP="00D74640">
      <w:pPr>
        <w:pStyle w:val="Lijstalinea"/>
        <w:numPr>
          <w:ilvl w:val="0"/>
          <w:numId w:val="17"/>
        </w:numPr>
        <w:spacing w:line="240" w:lineRule="auto"/>
        <w:rPr>
          <w:ins w:id="180" w:author="Marc Fleischeuers" w:date="2017-03-15T10:54:00Z"/>
        </w:rPr>
      </w:pPr>
      <w:ins w:id="181" w:author="Marc Fleischeuers" w:date="2017-03-15T10:54:00Z">
        <w:r>
          <w:t>Gebruikte encryptie algoritmen zijn bewezen veilig</w:t>
        </w:r>
      </w:ins>
    </w:p>
    <w:p w14:paraId="488892EC" w14:textId="77777777" w:rsidR="00D74640" w:rsidRDefault="00D74640" w:rsidP="00D74640">
      <w:pPr>
        <w:pStyle w:val="Lijstalinea"/>
        <w:numPr>
          <w:ilvl w:val="0"/>
          <w:numId w:val="17"/>
        </w:numPr>
        <w:spacing w:line="240" w:lineRule="auto"/>
        <w:rPr>
          <w:ins w:id="182" w:author="Marc Fleischeuers" w:date="2017-03-15T10:54:00Z"/>
        </w:rPr>
      </w:pPr>
      <w:ins w:id="183" w:author="Marc Fleischeuers" w:date="2017-03-15T10:54:00Z">
        <w:r>
          <w:t>Gebruikte sleutellengten zijn 128-bits (symmetrisch) of meer</w:t>
        </w:r>
      </w:ins>
    </w:p>
    <w:p w14:paraId="3A7931EA" w14:textId="77777777" w:rsidR="00D74640" w:rsidRDefault="00D74640" w:rsidP="00D74640">
      <w:pPr>
        <w:pStyle w:val="Lijstalinea"/>
        <w:numPr>
          <w:ilvl w:val="0"/>
          <w:numId w:val="17"/>
        </w:numPr>
        <w:spacing w:line="240" w:lineRule="auto"/>
        <w:rPr>
          <w:ins w:id="184" w:author="Marc Fleischeuers" w:date="2017-03-15T10:54:00Z"/>
        </w:rPr>
      </w:pPr>
      <w:ins w:id="185" w:author="Marc Fleischeuers" w:date="2017-03-15T10:54:00Z">
        <w:r>
          <w:t>Algoritmen hebben geen structurele zwakheden</w:t>
        </w:r>
      </w:ins>
    </w:p>
    <w:p w14:paraId="567CB11A" w14:textId="77777777" w:rsidR="00D74640" w:rsidRDefault="00D74640" w:rsidP="00D74640">
      <w:pPr>
        <w:pStyle w:val="Lijstalinea"/>
        <w:numPr>
          <w:ilvl w:val="0"/>
          <w:numId w:val="17"/>
        </w:numPr>
        <w:spacing w:line="240" w:lineRule="auto"/>
        <w:rPr>
          <w:ins w:id="186" w:author="Marc Fleischeuers" w:date="2017-03-15T10:54:00Z"/>
        </w:rPr>
      </w:pPr>
      <w:ins w:id="187" w:author="Marc Fleischeuers" w:date="2017-03-15T10:54:00Z">
        <w:r>
          <w:t>Algoritmen zijn uitvoerig bestudeerd en gestandaardiseerd</w:t>
        </w:r>
      </w:ins>
    </w:p>
    <w:p w14:paraId="08A31D26" w14:textId="5414A42A" w:rsidR="00D74640" w:rsidRDefault="00D74640" w:rsidP="00D74640">
      <w:pPr>
        <w:rPr>
          <w:ins w:id="188" w:author="Marc Fleischeuers" w:date="2017-03-15T10:54:00Z"/>
        </w:rPr>
      </w:pPr>
      <w:ins w:id="189" w:author="Marc Fleischeuers" w:date="2017-03-15T10:54:00Z">
        <w:r>
          <w:t>Voorbeelden van encryptiealgoritmen die hieraan voldoen zijn AES en Camellia. Voorbeelden van algoritmen die alleen nog in legacy situaties (niet voor nieuwbouw) gebruikt kunnen worden zijn 3DES en Blowfish. Een onveilig algoritme dat niet meer mag worden gebruikt is DES encryptie.</w:t>
        </w:r>
      </w:ins>
    </w:p>
    <w:p w14:paraId="36EAB56D" w14:textId="052B8DB4" w:rsidR="00A62F72" w:rsidRDefault="00A62F72" w:rsidP="00A62F72">
      <w:pPr>
        <w:pStyle w:val="Kop3"/>
        <w:rPr>
          <w:ins w:id="190" w:author="Marc Fleischeuers" w:date="2017-03-15T10:54:00Z"/>
        </w:rPr>
      </w:pPr>
      <w:bookmarkStart w:id="191" w:name="_Toc477338590"/>
      <w:ins w:id="192" w:author="Marc Fleischeuers" w:date="2017-03-15T10:54:00Z">
        <w:r>
          <w:t>Eisen aan hashing</w:t>
        </w:r>
        <w:bookmarkEnd w:id="191"/>
      </w:ins>
    </w:p>
    <w:p w14:paraId="74A1E117" w14:textId="77777777" w:rsidR="00D74640" w:rsidRDefault="00D74640" w:rsidP="00D74640">
      <w:pPr>
        <w:rPr>
          <w:ins w:id="193" w:author="Marc Fleischeuers" w:date="2017-03-15T10:54:00Z"/>
        </w:rPr>
      </w:pPr>
      <w:ins w:id="194" w:author="Marc Fleischeuers" w:date="2017-03-15T10:54:00Z">
        <w:r>
          <w:t>De eisen die gesteld worden aan de gebruikte hashingalgoritme  zijn</w:t>
        </w:r>
      </w:ins>
    </w:p>
    <w:p w14:paraId="01452898" w14:textId="3F454133" w:rsidR="00D74640" w:rsidRDefault="00D74640" w:rsidP="00D74640">
      <w:pPr>
        <w:pStyle w:val="Lijstalinea"/>
        <w:numPr>
          <w:ilvl w:val="0"/>
          <w:numId w:val="17"/>
        </w:numPr>
        <w:spacing w:after="160" w:line="259" w:lineRule="auto"/>
      </w:pPr>
      <w:ins w:id="195" w:author="Marc Fleischeuers" w:date="2017-03-15T10:54:00Z">
        <w:r>
          <w:t>Elke partij</w:t>
        </w:r>
      </w:ins>
      <w:r>
        <w:t xml:space="preserve"> kiest een eigen hashingalgoritme met bijbehorend salt, dat voldoet aan de minimumvoorschriften, zodat er geen koppelrisico voor gegevens over </w:t>
      </w:r>
      <w:del w:id="196" w:author="Marc Fleischeuers" w:date="2017-03-15T10:54:00Z">
        <w:r w:rsidR="00066D81">
          <w:delText>leveranciers</w:delText>
        </w:r>
      </w:del>
      <w:ins w:id="197" w:author="Marc Fleischeuers" w:date="2017-03-15T10:54:00Z">
        <w:r>
          <w:t>partijen</w:t>
        </w:r>
      </w:ins>
      <w:r>
        <w:t xml:space="preserve"> heen ontstaat</w:t>
      </w:r>
    </w:p>
    <w:p w14:paraId="5532FECC" w14:textId="5EE327F4" w:rsidR="00D74640" w:rsidRDefault="00D74640" w:rsidP="00D74640">
      <w:pPr>
        <w:pStyle w:val="Lijstalinea"/>
        <w:numPr>
          <w:ilvl w:val="0"/>
          <w:numId w:val="17"/>
        </w:numPr>
        <w:spacing w:after="160" w:line="259" w:lineRule="auto"/>
      </w:pPr>
      <w:r>
        <w:t>De ketenpartner kiest een hashfunctie die voldoet aan de eisen uit het ENISA rapport</w:t>
      </w:r>
      <w:del w:id="198" w:author="Marc Fleischeuers" w:date="2017-03-15T10:54:00Z">
        <w:r w:rsidR="00066D81">
          <w:delText>,</w:delText>
        </w:r>
      </w:del>
      <w:ins w:id="199" w:author="Marc Fleischeuers" w:date="2017-03-15T10:54:00Z">
        <w:r>
          <w:t xml:space="preserve"> en</w:t>
        </w:r>
      </w:ins>
      <w:r>
        <w:t xml:space="preserve"> dat hashes van 256 bits of meer produceert. </w:t>
      </w:r>
    </w:p>
    <w:p w14:paraId="2065BF10" w14:textId="77777777" w:rsidR="00D74640" w:rsidRDefault="00D74640" w:rsidP="00D74640">
      <w:pPr>
        <w:spacing w:after="160" w:line="259" w:lineRule="auto"/>
      </w:pPr>
      <w:r>
        <w:t>Voorbeelden van algoritmen die voldoen zijn algoritmen uit de SHA-2 familie, SHA3 en Whirlpool. Algoritmes die niet mogen worden gebruikt zijn SHA-1, RIPEMD en MD-5, vanwege een te korte outputlengte of andere zwakheden.</w:t>
      </w:r>
    </w:p>
    <w:p w14:paraId="7A5F9DC7" w14:textId="4B80A118" w:rsidR="00D74640" w:rsidRDefault="00066D81" w:rsidP="00D74640">
      <w:pPr>
        <w:spacing w:after="160" w:line="259" w:lineRule="auto"/>
        <w:rPr>
          <w:ins w:id="200" w:author="Marc Fleischeuers" w:date="2017-03-15T10:54:00Z"/>
        </w:rPr>
      </w:pPr>
      <w:del w:id="201" w:author="Marc Fleischeuers" w:date="2017-03-15T10:54:00Z">
        <w:r>
          <w:delText>Indien een salt wordt gebruikt voor de hashing, dan wordt deze salt</w:delText>
        </w:r>
      </w:del>
      <w:ins w:id="202" w:author="Marc Fleischeuers" w:date="2017-03-15T10:54:00Z">
        <w:r w:rsidR="00D74640">
          <w:t xml:space="preserve">De gewenste scheiding tussen gegevens is een </w:t>
        </w:r>
        <w:r w:rsidR="00D74640">
          <w:rPr>
            <w:i/>
          </w:rPr>
          <w:t xml:space="preserve">logische </w:t>
        </w:r>
        <w:r w:rsidR="00D74640" w:rsidRPr="001E25CE">
          <w:t>scheiding</w:t>
        </w:r>
        <w:r w:rsidR="00D74640">
          <w:t xml:space="preserve">, die </w:t>
        </w:r>
        <w:r w:rsidR="00D74640" w:rsidRPr="001E25CE">
          <w:t>ontstaat</w:t>
        </w:r>
        <w:r w:rsidR="00D74640">
          <w:t xml:space="preserve"> doordat de opgeslagen pseudoniemen niet herleidbaar zijn zonder toegang tot het gebruikte salt. Hier hoort bij dat de opslag van het salt voldoet aan de volgende maatregel:</w:t>
        </w:r>
      </w:ins>
    </w:p>
    <w:p w14:paraId="3FCB50EA" w14:textId="20B0ED50" w:rsidR="00D74640" w:rsidRPr="00D74640" w:rsidRDefault="00D74640" w:rsidP="00D74640">
      <w:pPr>
        <w:pStyle w:val="Lijstalinea"/>
        <w:numPr>
          <w:ilvl w:val="0"/>
          <w:numId w:val="17"/>
        </w:numPr>
        <w:spacing w:after="160" w:line="259" w:lineRule="auto"/>
      </w:pPr>
      <w:ins w:id="203" w:author="Marc Fleischeuers" w:date="2017-03-15T10:54:00Z">
        <w:r>
          <w:t xml:space="preserve">Salts </w:t>
        </w:r>
        <w:r w:rsidRPr="00C626A6">
          <w:t>worden</w:t>
        </w:r>
      </w:ins>
      <w:r w:rsidRPr="00C626A6">
        <w:t xml:space="preserve"> opgeslagen met de meest minimale se</w:t>
      </w:r>
      <w:r>
        <w:t xml:space="preserve">t aan toegangsrechten mogelijk: </w:t>
      </w:r>
      <w:r w:rsidRPr="00C626A6">
        <w:t xml:space="preserve">alleen leestoegang voor het serviceaccount dat gebruikt wordt om </w:t>
      </w:r>
      <w:r>
        <w:t>de hashingoperatie uit te voeren</w:t>
      </w:r>
      <w:del w:id="204" w:author="Marc Fleischeuers" w:date="2017-03-15T10:54:00Z">
        <w:r w:rsidR="00066D81">
          <w:delText>.</w:delText>
        </w:r>
      </w:del>
      <w:ins w:id="205" w:author="Marc Fleischeuers" w:date="2017-03-15T10:54:00Z">
        <w:r>
          <w:t>; toegang tot dit account is beperkt en wordt gelogd</w:t>
        </w:r>
      </w:ins>
    </w:p>
    <w:p w14:paraId="3E8CD680" w14:textId="77777777" w:rsidR="00BA5373" w:rsidRDefault="00066D81" w:rsidP="00066D81">
      <w:pPr>
        <w:spacing w:after="160" w:line="259" w:lineRule="auto"/>
        <w:rPr>
          <w:del w:id="206" w:author="Marc Fleischeuers" w:date="2017-03-15T10:54:00Z"/>
        </w:rPr>
      </w:pPr>
      <w:bookmarkStart w:id="207" w:name="_Toc445224700"/>
      <w:bookmarkStart w:id="208" w:name="_Toc477338591"/>
      <w:del w:id="209" w:author="Marc Fleischeuers" w:date="2017-03-15T10:54:00Z">
        <w:r>
          <w:delText xml:space="preserve">Dit voorschrift is </w:delText>
        </w:r>
        <w:r w:rsidRPr="00066D81">
          <w:rPr>
            <w:i/>
          </w:rPr>
          <w:delText>niet</w:delText>
        </w:r>
        <w:r>
          <w:delText xml:space="preserve"> van toepassing als een ketenpartij gegevens het ECK ID gebruikt (in combinatie met andere gegevens) in uitwisseling met andere partijen, of berichten met ECK ID’s naar een onderwijsinstelling wil kunnen sturen zonder dat er een request van de school onmiddellijk aan vooraf gaat, de ketenpartij gebruikt dan </w:delText>
        </w:r>
        <w:r w:rsidRPr="00066D81">
          <w:rPr>
            <w:i/>
          </w:rPr>
          <w:delText>Voorschrift 5</w:delText>
        </w:r>
        <w:r>
          <w:delText xml:space="preserve"> voor de opslag van het ECK ID.</w:delText>
        </w:r>
      </w:del>
    </w:p>
    <w:p w14:paraId="1FE70BBB" w14:textId="77777777" w:rsidR="00323D7F" w:rsidRDefault="00927FE7" w:rsidP="00927FE7">
      <w:pPr>
        <w:pStyle w:val="Kop2"/>
      </w:pPr>
      <w:bookmarkStart w:id="210" w:name="_Toc475346208"/>
      <w:bookmarkStart w:id="211" w:name="_Toc456112373"/>
      <w:r w:rsidRPr="00927FE7">
        <w:rPr>
          <w:i/>
        </w:rPr>
        <w:t>Voorschrift 7</w:t>
      </w:r>
      <w:r w:rsidRPr="00927FE7">
        <w:t xml:space="preserve">: Toepassen van </w:t>
      </w:r>
      <w:bookmarkEnd w:id="207"/>
      <w:r w:rsidR="001201FD">
        <w:t>TLS</w:t>
      </w:r>
      <w:r w:rsidR="009D55ED">
        <w:t xml:space="preserve"> tussen LAS en Nummervoorziening</w:t>
      </w:r>
      <w:bookmarkEnd w:id="208"/>
      <w:bookmarkEnd w:id="210"/>
      <w:bookmarkEnd w:id="211"/>
    </w:p>
    <w:p w14:paraId="7DB9C13F" w14:textId="7DB5DD01" w:rsidR="007C1D32" w:rsidRDefault="00323D7F" w:rsidP="00E26C06">
      <w:r>
        <w:t xml:space="preserve">Dit voorschrift wordt </w:t>
      </w:r>
      <w:r w:rsidR="009D55ED">
        <w:t>toegepast</w:t>
      </w:r>
      <w:r>
        <w:t xml:space="preserve"> voor </w:t>
      </w:r>
      <w:r w:rsidR="002412AF">
        <w:t xml:space="preserve">systeem – systeem </w:t>
      </w:r>
      <w:r>
        <w:t>verbindingen</w:t>
      </w:r>
      <w:r w:rsidR="007C1D32">
        <w:t xml:space="preserve"> </w:t>
      </w:r>
      <w:r w:rsidR="002412AF">
        <w:t xml:space="preserve">zoals </w:t>
      </w:r>
      <w:r w:rsidR="00E26C06">
        <w:t xml:space="preserve">tussen LAS en de </w:t>
      </w:r>
      <w:r w:rsidR="007C1D32">
        <w:t>Nummervoorziening</w:t>
      </w:r>
      <w:r>
        <w:t xml:space="preserve">. </w:t>
      </w:r>
      <w:r w:rsidR="007C1D32">
        <w:t xml:space="preserve">Voor deze verbindingen geldt dat er voorschriften aan zowel de client (LAS) als de server kunnen worden opgelegd. </w:t>
      </w:r>
      <w:r>
        <w:t xml:space="preserve">Hiervoor wordt het gebruiksadvies van de ICT-beveiligingsvoorschriften van het NCSC gevolgd voor het scenario waarin controle is over </w:t>
      </w:r>
      <w:r w:rsidR="007C1D32">
        <w:t xml:space="preserve">client en </w:t>
      </w:r>
      <w:r>
        <w:t>server. Dit betreft dus maatregel</w:t>
      </w:r>
      <w:r w:rsidR="007C1D32">
        <w:t>en die de Nummervoorziening zelf implementeert en maatregelen die</w:t>
      </w:r>
      <w:r>
        <w:t xml:space="preserve"> ketenpartijen implementeren in hun</w:t>
      </w:r>
      <w:r w:rsidR="007C1D32">
        <w:t xml:space="preserve"> client</w:t>
      </w:r>
      <w:r>
        <w:t>.</w:t>
      </w:r>
    </w:p>
    <w:p w14:paraId="5A37968E" w14:textId="2E1E5325" w:rsidR="00323D7F" w:rsidRDefault="00B76ACF" w:rsidP="00BA33F4">
      <w:pPr>
        <w:pStyle w:val="Lijstalinea"/>
        <w:numPr>
          <w:ilvl w:val="0"/>
          <w:numId w:val="17"/>
        </w:numPr>
        <w:ind w:left="708" w:hanging="708"/>
      </w:pPr>
      <w:r>
        <w:t xml:space="preserve">Gebruik alleen TLS versie 1.2 </w:t>
      </w:r>
      <w:r w:rsidR="00E26C06">
        <w:t>of hoger.</w:t>
      </w:r>
    </w:p>
    <w:p w14:paraId="2197AB6A" w14:textId="77777777" w:rsidR="00323D7F" w:rsidRDefault="00323D7F" w:rsidP="00BA33F4">
      <w:pPr>
        <w:pStyle w:val="Lijstalinea"/>
        <w:numPr>
          <w:ilvl w:val="0"/>
          <w:numId w:val="17"/>
        </w:numPr>
        <w:ind w:left="708" w:hanging="708"/>
      </w:pPr>
      <w:r>
        <w:t xml:space="preserve">Kies GOEDE </w:t>
      </w:r>
      <w:r w:rsidR="007C1D32">
        <w:t>c</w:t>
      </w:r>
      <w:r>
        <w:t>yphersuites voor de server. Ondersteun niet meer cyphersuites dan alleen deze GOEDE suites.</w:t>
      </w:r>
      <w:r w:rsidR="004426B3">
        <w:t xml:space="preserve"> Zie de ICT-beveiligingsvoorschriften van het NCSC voor een uitputtende lijst</w:t>
      </w:r>
      <w:r w:rsidR="004C7F94">
        <w:t>.</w:t>
      </w:r>
    </w:p>
    <w:p w14:paraId="5297D594" w14:textId="77777777" w:rsidR="004C7F94" w:rsidRDefault="004C7F94" w:rsidP="00BA33F4">
      <w:pPr>
        <w:pStyle w:val="Lijstalinea"/>
        <w:numPr>
          <w:ilvl w:val="0"/>
          <w:numId w:val="17"/>
        </w:numPr>
        <w:ind w:left="708" w:hanging="708"/>
      </w:pPr>
      <w:r>
        <w:t>Kies voldoende lengte van parameters en sleutels.</w:t>
      </w:r>
      <w:r w:rsidR="004426B3">
        <w:t xml:space="preserve"> Zie de ICT-beveiligingsvoorschriften van het NCSC voor aanbevelingen.</w:t>
      </w:r>
    </w:p>
    <w:p w14:paraId="25E960F7" w14:textId="1CF77FD7" w:rsidR="00927FE7" w:rsidRDefault="009D55ED" w:rsidP="009D55ED">
      <w:pPr>
        <w:pStyle w:val="Kop2"/>
      </w:pPr>
      <w:bookmarkStart w:id="212" w:name="_Toc477338592"/>
      <w:bookmarkStart w:id="213" w:name="_Toc475346209"/>
      <w:bookmarkStart w:id="214" w:name="_Toc456112374"/>
      <w:r w:rsidRPr="009D55ED">
        <w:rPr>
          <w:i/>
        </w:rPr>
        <w:lastRenderedPageBreak/>
        <w:t>Voorschrift 8</w:t>
      </w:r>
      <w:r>
        <w:t xml:space="preserve">: </w:t>
      </w:r>
      <w:r w:rsidR="004B1B29">
        <w:t xml:space="preserve">Toepassen </w:t>
      </w:r>
      <w:r>
        <w:t xml:space="preserve">van TLS tussen </w:t>
      </w:r>
      <w:r w:rsidR="001741A4">
        <w:t>browser</w:t>
      </w:r>
      <w:r>
        <w:t xml:space="preserve"> en ketenpartner</w:t>
      </w:r>
      <w:bookmarkEnd w:id="212"/>
      <w:bookmarkEnd w:id="213"/>
      <w:bookmarkEnd w:id="214"/>
    </w:p>
    <w:p w14:paraId="0539A12D" w14:textId="77777777" w:rsidR="009D55ED" w:rsidRPr="009D55ED" w:rsidRDefault="009D55ED" w:rsidP="009D55ED">
      <w:r>
        <w:t xml:space="preserve">Dit voorschrift wordt toegepast voor verbindingen van browsers van gebruikers (op school en daarbuiten, vanaf laptop en mobiele devices). Dit voorschrift verschilt van </w:t>
      </w:r>
      <w:r w:rsidRPr="009D55ED">
        <w:rPr>
          <w:i/>
        </w:rPr>
        <w:t>voorschrift 7</w:t>
      </w:r>
      <w:r>
        <w:t xml:space="preserve"> omdat er minder controle is over de client (browser in plaats van LAS)</w:t>
      </w:r>
      <w:r w:rsidR="007C1D32">
        <w:t xml:space="preserve">. </w:t>
      </w:r>
    </w:p>
    <w:p w14:paraId="0EE8ECBB" w14:textId="77777777" w:rsidR="009D55ED" w:rsidRDefault="009D55ED" w:rsidP="009D55ED">
      <w:r>
        <w:t xml:space="preserve">Hiervoor wordt het gebruiksadvies van de ICT-beveiligingsvoorschriften van het NCSC gevolgd voor het scenario waarin alleen controle is over de server. Dit betreft dus een maatregel die ketenpartijen implementeren in hun servers.  Op </w:t>
      </w:r>
      <w:hyperlink r:id="rId20" w:history="1">
        <w:r w:rsidRPr="00E8150F">
          <w:rPr>
            <w:rStyle w:val="Hyperlink"/>
          </w:rPr>
          <w:t>http://www.ssllabs.com/ssltest/client.html</w:t>
        </w:r>
      </w:hyperlink>
      <w:r>
        <w:t xml:space="preserve"> staat een overzicht van alle configuraties die ondersteund worden door clients. </w:t>
      </w:r>
    </w:p>
    <w:p w14:paraId="18CE69F3" w14:textId="77777777" w:rsidR="009D55ED" w:rsidRDefault="009D55ED" w:rsidP="009D55ED">
      <w:pPr>
        <w:pStyle w:val="Lijstalinea"/>
        <w:numPr>
          <w:ilvl w:val="0"/>
          <w:numId w:val="17"/>
        </w:numPr>
      </w:pPr>
      <w:r>
        <w:t xml:space="preserve">Gebruik alleen TLS versie 1.2, 1.1 of 1.0 (in volgorde van afnemende voorkeur) </w:t>
      </w:r>
    </w:p>
    <w:p w14:paraId="41C3429A" w14:textId="77777777" w:rsidR="007C1D32" w:rsidRDefault="009D55ED" w:rsidP="009D55ED">
      <w:pPr>
        <w:pStyle w:val="Lijstalinea"/>
        <w:numPr>
          <w:ilvl w:val="0"/>
          <w:numId w:val="17"/>
        </w:numPr>
      </w:pPr>
      <w:r>
        <w:t xml:space="preserve">Kies GOEDE en VOLDOENDE cyphersuites voor de server. Ondersteun niet meer cyphersuites dan alleen deze GOEDE en VOLDOENDE suites. </w:t>
      </w:r>
      <w:r w:rsidR="007C1D32">
        <w:t xml:space="preserve">Zie de ICT-beveiligingsvoorschriften van het NCSC voor een uitputtende lijst. </w:t>
      </w:r>
    </w:p>
    <w:p w14:paraId="7ADEF80A" w14:textId="77777777" w:rsidR="009D55ED" w:rsidRDefault="009D55ED" w:rsidP="009D55ED">
      <w:pPr>
        <w:pStyle w:val="Lijstalinea"/>
        <w:numPr>
          <w:ilvl w:val="0"/>
          <w:numId w:val="17"/>
        </w:numPr>
      </w:pPr>
      <w:r>
        <w:t>Kies voldoende lengte van parameters en sleutels.</w:t>
      </w:r>
      <w:r w:rsidR="007C1D32">
        <w:t xml:space="preserve"> Zie de ICT-beveiligingsvoorschriften van het NCSC voor aanbevelingen.</w:t>
      </w:r>
    </w:p>
    <w:p w14:paraId="081AB85B" w14:textId="6C6329EA" w:rsidR="00BC0ED0" w:rsidRDefault="007C1D32" w:rsidP="007C1D32">
      <w:r>
        <w:t xml:space="preserve">Verificatie van de instellingen van de servers kan plaatsvinden met behulp van de SSL Server test van Qualys, </w:t>
      </w:r>
      <w:hyperlink r:id="rId21" w:history="1">
        <w:r w:rsidRPr="009C47CD">
          <w:rPr>
            <w:rStyle w:val="Hyperlink"/>
          </w:rPr>
          <w:t>https://casecurity.ssllabs.com/</w:t>
        </w:r>
      </w:hyperlink>
      <w:r>
        <w:t xml:space="preserve">. </w:t>
      </w:r>
    </w:p>
    <w:p w14:paraId="6B8C10A3" w14:textId="3C0DCE6F" w:rsidR="00BC0ED0" w:rsidRDefault="00BC0ED0" w:rsidP="00BC0ED0">
      <w:pPr>
        <w:pStyle w:val="Kop2"/>
      </w:pPr>
      <w:bookmarkStart w:id="215" w:name="_Toc477338593"/>
      <w:bookmarkStart w:id="216" w:name="_Toc475346210"/>
      <w:r w:rsidRPr="009D55ED">
        <w:rPr>
          <w:i/>
        </w:rPr>
        <w:t xml:space="preserve">Voorschrift </w:t>
      </w:r>
      <w:r>
        <w:rPr>
          <w:i/>
        </w:rPr>
        <w:t>9</w:t>
      </w:r>
      <w:r>
        <w:t xml:space="preserve">: </w:t>
      </w:r>
      <w:r w:rsidR="004B1B29">
        <w:t xml:space="preserve">Toepassen </w:t>
      </w:r>
      <w:r>
        <w:t xml:space="preserve">van </w:t>
      </w:r>
      <w:r w:rsidR="00996A5B">
        <w:t>TLS</w:t>
      </w:r>
      <w:r>
        <w:t xml:space="preserve"> tussen administratieve omgevingen </w:t>
      </w:r>
      <w:del w:id="217" w:author="Marc Fleischeuers" w:date="2017-03-15T10:54:00Z">
        <w:r>
          <w:delText>binnen de organisatie</w:delText>
        </w:r>
      </w:del>
      <w:bookmarkEnd w:id="216"/>
      <w:ins w:id="218" w:author="Marc Fleischeuers" w:date="2017-03-15T10:54:00Z">
        <w:r w:rsidR="0058446B">
          <w:t>van</w:t>
        </w:r>
        <w:r>
          <w:t xml:space="preserve"> </w:t>
        </w:r>
        <w:r w:rsidR="0058446B">
          <w:t>school</w:t>
        </w:r>
      </w:ins>
      <w:bookmarkEnd w:id="215"/>
    </w:p>
    <w:p w14:paraId="29F69B87" w14:textId="78B53B4F" w:rsidR="00E26C06" w:rsidRPr="00175DE7" w:rsidRDefault="00E26C06" w:rsidP="00E26C06">
      <w:r>
        <w:t xml:space="preserve">Dit voorschrift wordt toegepast als stam- en / of ketenpseudoniemen getransporteerd worden via systeem – systeem koppelingen binnen een (onderwijs)organisatie, in situaties waarbij de koppeling </w:t>
      </w:r>
      <w:del w:id="219" w:author="Marc Fleischeuers" w:date="2017-03-15T10:54:00Z">
        <w:r>
          <w:rPr>
            <w:i/>
          </w:rPr>
          <w:delText>niet</w:delText>
        </w:r>
        <w:r>
          <w:delText xml:space="preserve"> over een intern, alleen door de organisatie gebruikt netwerk verloopt.</w:delText>
        </w:r>
      </w:del>
      <w:ins w:id="220" w:author="Marc Fleischeuers" w:date="2017-03-15T10:54:00Z">
        <w:r w:rsidR="0058446B">
          <w:t>over het publieke internet zonder additionele veiligheidsmaatregelen (bijvoorbeeld ssh- of vpn-tunnel met voldoende zware encryptie)</w:t>
        </w:r>
        <w:r>
          <w:t>.</w:t>
        </w:r>
      </w:ins>
      <w:r>
        <w:t xml:space="preserve"> Denk hierbij bijvoorbeeld aan leerlingadministraties of -portalen ondergebracht bij cloud-providers, waarbij alle gegevensverkeer verloopt over het publieke internet. </w:t>
      </w:r>
    </w:p>
    <w:p w14:paraId="74B9641B" w14:textId="77777777" w:rsidR="00E26C06" w:rsidRDefault="00E26C06" w:rsidP="00E26C06">
      <w:r>
        <w:t xml:space="preserve">Voor deze verbindingen geldt dat het gebruiksadvies van de ICT-beveiligingsvoorschriften van het NCSC voor het scenario waarin controle is over client en server wordt gevolgd. Voor deze koppeling wordt gebruik gemaakt van beveiliging op transport-niveau met deze eigenschappen: </w:t>
      </w:r>
    </w:p>
    <w:p w14:paraId="07424664" w14:textId="77777777" w:rsidR="00E26C06" w:rsidRDefault="00E26C06" w:rsidP="00E26C06">
      <w:pPr>
        <w:pStyle w:val="Lijstalinea"/>
        <w:numPr>
          <w:ilvl w:val="0"/>
          <w:numId w:val="17"/>
        </w:numPr>
      </w:pPr>
      <w:r>
        <w:t>Gebruik alleen TLS versie 1.2 of hoger.</w:t>
      </w:r>
    </w:p>
    <w:p w14:paraId="14931112" w14:textId="77777777" w:rsidR="00E26C06" w:rsidRDefault="00E26C06" w:rsidP="00E26C06">
      <w:pPr>
        <w:pStyle w:val="Lijstalinea"/>
        <w:numPr>
          <w:ilvl w:val="0"/>
          <w:numId w:val="17"/>
        </w:numPr>
      </w:pPr>
      <w:r>
        <w:t>Kies GOEDE cyphersuites voor de server. Ondersteun niet meer cyphersuites dan alleen deze GOEDE suites. Zie de ICT-beveiligingsvoorschriften van het NCSC voor een uitputtende lijst.</w:t>
      </w:r>
    </w:p>
    <w:p w14:paraId="69028F7E" w14:textId="77777777" w:rsidR="00E26C06" w:rsidRDefault="00E26C06" w:rsidP="00E26C06">
      <w:pPr>
        <w:pStyle w:val="Lijstalinea"/>
        <w:numPr>
          <w:ilvl w:val="0"/>
          <w:numId w:val="17"/>
        </w:numPr>
      </w:pPr>
      <w:r>
        <w:t>Kies voldoende lengte van parameters en sleutels. Zie de ICT-beveiligingsvoorschriften van het NCSC voor aanbevelingen.</w:t>
      </w:r>
    </w:p>
    <w:p w14:paraId="2247B835" w14:textId="47C3A533" w:rsidR="00E26C06" w:rsidRDefault="00793CB8" w:rsidP="00E26C06">
      <w:r>
        <w:t>Edukoppeling 1.2 voldoet aan dit voorschrift, dus als de koppeling aangelegd kan worden met Edukoppeling 1.2 of hogere versie, dan voldoet deze koppeling aan het voorschrift.</w:t>
      </w:r>
    </w:p>
    <w:p w14:paraId="33220F14" w14:textId="77777777" w:rsidR="00BC0ED0" w:rsidRPr="009D55ED" w:rsidRDefault="00BC0ED0" w:rsidP="007C1D32"/>
    <w:sectPr w:rsidR="00BC0ED0" w:rsidRPr="009D55ED" w:rsidSect="006D3E23">
      <w:headerReference w:type="even" r:id="rId22"/>
      <w:headerReference w:type="default" r:id="rId23"/>
      <w:footerReference w:type="default" r:id="rId24"/>
      <w:headerReference w:type="first" r:id="rId25"/>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2D174" w14:textId="77777777" w:rsidR="0003674E" w:rsidRDefault="0003674E" w:rsidP="00B15ADA">
      <w:pPr>
        <w:spacing w:line="240" w:lineRule="auto"/>
      </w:pPr>
      <w:r>
        <w:separator/>
      </w:r>
    </w:p>
  </w:endnote>
  <w:endnote w:type="continuationSeparator" w:id="0">
    <w:p w14:paraId="3842CB59" w14:textId="77777777" w:rsidR="0003674E" w:rsidRDefault="0003674E" w:rsidP="00B15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fo Corr Offc">
    <w:altName w:val="Calibri"/>
    <w:charset w:val="00"/>
    <w:family w:val="swiss"/>
    <w:pitch w:val="variable"/>
    <w:sig w:usb0="800000EF" w:usb1="5000A45B" w:usb2="00000008"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Info Corr Offc Medium">
    <w:altName w:val="Arial"/>
    <w:charset w:val="00"/>
    <w:family w:val="swiss"/>
    <w:pitch w:val="variable"/>
    <w:sig w:usb0="800000EF" w:usb1="5000205B" w:usb2="00000008"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foOffice">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B97FB" w14:textId="77777777" w:rsidR="00B33F67" w:rsidRDefault="00B33F6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747C0" w14:textId="77777777" w:rsidR="00B33F67" w:rsidRDefault="00B33F67">
    <w:pPr>
      <w:pStyle w:val="Voettekst"/>
    </w:pPr>
    <w:r w:rsidRPr="00026A78">
      <w:rPr>
        <w:lang w:eastAsia="nl-NL" w:bidi="ar-SA"/>
      </w:rPr>
      <w:drawing>
        <wp:anchor distT="0" distB="0" distL="114300" distR="114300" simplePos="0" relativeHeight="251658240" behindDoc="1" locked="1" layoutInCell="1" allowOverlap="1" wp14:anchorId="3D40414A" wp14:editId="65157D9C">
          <wp:simplePos x="0" y="0"/>
          <wp:positionH relativeFrom="page">
            <wp:posOffset>4644390</wp:posOffset>
          </wp:positionH>
          <wp:positionV relativeFrom="page">
            <wp:posOffset>10051415</wp:posOffset>
          </wp:positionV>
          <wp:extent cx="2574000" cy="183600"/>
          <wp:effectExtent l="0" t="0" r="0" b="6985"/>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4000" cy="183600"/>
                  </a:xfrm>
                  <a:prstGeom prst="rect">
                    <a:avLst/>
                  </a:prstGeom>
                  <a:noFill/>
                  <a:ln>
                    <a:noFill/>
                  </a:ln>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FA04B" w14:textId="77777777" w:rsidR="00B33F67" w:rsidRDefault="00B33F67">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078116"/>
      <w:docPartObj>
        <w:docPartGallery w:val="Page Numbers (Bottom of Page)"/>
        <w:docPartUnique/>
      </w:docPartObj>
    </w:sdtPr>
    <w:sdtEndPr/>
    <w:sdtContent>
      <w:p w14:paraId="46C69FF4" w14:textId="3D5BD034" w:rsidR="00B33F67" w:rsidRDefault="00B33F67">
        <w:pPr>
          <w:pStyle w:val="Voettekst"/>
          <w:jc w:val="right"/>
        </w:pPr>
        <w:r>
          <w:fldChar w:fldCharType="begin"/>
        </w:r>
        <w:r>
          <w:instrText>PAGE   \* MERGEFORMAT</w:instrText>
        </w:r>
        <w:r>
          <w:fldChar w:fldCharType="separate"/>
        </w:r>
        <w:r w:rsidR="005F757A">
          <w:t>2</w:t>
        </w:r>
        <w:r>
          <w:fldChar w:fldCharType="end"/>
        </w:r>
      </w:p>
    </w:sdtContent>
  </w:sdt>
  <w:sdt>
    <w:sdtPr>
      <w:alias w:val="Auteur"/>
      <w:tag w:val=""/>
      <w:id w:val="1474107827"/>
      <w:dataBinding w:prefixMappings="xmlns:ns0='http://purl.org/dc/elements/1.1/' xmlns:ns1='http://schemas.openxmlformats.org/package/2006/metadata/core-properties' " w:xpath="/ns1:coreProperties[1]/ns0:creator[1]" w:storeItemID="{6C3C8BC8-F283-45AE-878A-BAB7291924A1}"/>
      <w:text/>
    </w:sdtPr>
    <w:sdtEndPr/>
    <w:sdtContent>
      <w:p w14:paraId="4CF32AB5" w14:textId="77777777" w:rsidR="00B33F67" w:rsidRDefault="00B33F67">
        <w:pPr>
          <w:pStyle w:val="Voettekst"/>
        </w:pPr>
        <w:r>
          <w:t>Kennisnet, Marc Fleischeuers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3DE63" w14:textId="77777777" w:rsidR="0003674E" w:rsidRDefault="0003674E" w:rsidP="00B15ADA">
      <w:pPr>
        <w:spacing w:line="240" w:lineRule="auto"/>
      </w:pPr>
      <w:r>
        <w:separator/>
      </w:r>
    </w:p>
  </w:footnote>
  <w:footnote w:type="continuationSeparator" w:id="0">
    <w:p w14:paraId="5FD1AEA5" w14:textId="77777777" w:rsidR="0003674E" w:rsidRDefault="0003674E" w:rsidP="00B15ADA">
      <w:pPr>
        <w:spacing w:line="240" w:lineRule="auto"/>
      </w:pPr>
      <w:r>
        <w:continuationSeparator/>
      </w:r>
    </w:p>
  </w:footnote>
  <w:footnote w:id="1">
    <w:p w14:paraId="4ADCEC2D" w14:textId="77777777" w:rsidR="00B33F67" w:rsidRDefault="00B33F67" w:rsidP="004C4A68">
      <w:pPr>
        <w:pStyle w:val="Voetnoottekst"/>
      </w:pPr>
      <w:r>
        <w:rPr>
          <w:rStyle w:val="Voetnootmarkering"/>
        </w:rPr>
        <w:footnoteRef/>
      </w:r>
      <w:r>
        <w:t xml:space="preserve"> Verordening (EU) 2016/679 van het Europees Parlement en de Raad van 27 april 2016.</w:t>
      </w:r>
    </w:p>
  </w:footnote>
  <w:footnote w:id="2">
    <w:p w14:paraId="743A676A" w14:textId="30222C6E" w:rsidR="00B33F67" w:rsidRDefault="00B33F67">
      <w:pPr>
        <w:pStyle w:val="Voetnoottekst"/>
      </w:pPr>
      <w:r>
        <w:rPr>
          <w:rStyle w:val="Voetnootmarkering"/>
        </w:rPr>
        <w:footnoteRef/>
      </w:r>
      <w:r>
        <w:t xml:space="preserve"> Leerlingen en docenten zijn hier bedoeld als alle onderwijsvolgers en medewerkers van onderwijsinstellingen.</w:t>
      </w:r>
    </w:p>
  </w:footnote>
  <w:footnote w:id="3">
    <w:p w14:paraId="3EC6AA1D" w14:textId="77777777" w:rsidR="00B33F67" w:rsidRDefault="00B33F67" w:rsidP="00927FE7">
      <w:pPr>
        <w:pStyle w:val="Voetnoottekst"/>
      </w:pPr>
      <w:r>
        <w:rPr>
          <w:rStyle w:val="Voetnootmarkering"/>
        </w:rPr>
        <w:footnoteRef/>
      </w:r>
      <w:r>
        <w:t xml:space="preserve"> “</w:t>
      </w:r>
      <w:r w:rsidRPr="00306980">
        <w:rPr>
          <w:lang w:val="en-US"/>
        </w:rPr>
        <w:t>Algorithms, key size and parameters report – 2014”, European Union Agency for Network and Information Security</w:t>
      </w:r>
      <w:r w:rsidRPr="005C44B6">
        <w:t xml:space="preserve"> (ENISA), 2014</w:t>
      </w:r>
    </w:p>
  </w:footnote>
  <w:footnote w:id="4">
    <w:p w14:paraId="6678FF3D" w14:textId="77777777" w:rsidR="00B33F67" w:rsidRDefault="00B33F67">
      <w:pPr>
        <w:pStyle w:val="Voetnoottekst"/>
      </w:pPr>
      <w:r>
        <w:rPr>
          <w:rStyle w:val="Voetnootmarkering"/>
        </w:rPr>
        <w:footnoteRef/>
      </w:r>
      <w:r>
        <w:t xml:space="preserve"> Het Information Assurance Directorate van het NSA heeft voor een specifieke, beperkte groep commercieel verkrijgbare pakketsoftware met encryptiefunctionaliteit bepaald dat deze alleen met een vergunning geëxporteerd mag worden. Voor de hier besproken algoritmes geldt in het algemeen dat ze niet onder deze bepaling vallen. Zie </w:t>
      </w:r>
      <w:hyperlink r:id="rId1" w:history="1">
        <w:r w:rsidRPr="000E1177">
          <w:rPr>
            <w:rStyle w:val="Hyperlink"/>
          </w:rPr>
          <w:t>http://www.bis.doc.gov/index.php/regulations/export-administration-regulations-ear</w:t>
        </w:r>
      </w:hyperlink>
      <w:r>
        <w:t xml:space="preserve"> en </w:t>
      </w:r>
      <w:hyperlink r:id="rId2" w:history="1">
        <w:r w:rsidRPr="000E1177">
          <w:rPr>
            <w:rStyle w:val="Hyperlink"/>
          </w:rPr>
          <w:t>http://www.bis.doc.gov/index.php/forms-documents/doc_download/951-ccl5-pt2</w:t>
        </w:r>
      </w:hyperlink>
      <w:r>
        <w:t xml:space="preserve"> </w:t>
      </w:r>
    </w:p>
  </w:footnote>
  <w:footnote w:id="5">
    <w:p w14:paraId="4AE4A5CB" w14:textId="77777777" w:rsidR="00B33F67" w:rsidRDefault="00B33F67" w:rsidP="00595CC6">
      <w:pPr>
        <w:pStyle w:val="Voetnoottekst"/>
      </w:pPr>
      <w:r>
        <w:rPr>
          <w:rStyle w:val="Voetnootmarkering"/>
        </w:rPr>
        <w:footnoteRef/>
      </w:r>
      <w:r>
        <w:t xml:space="preserve"> Scholen kunnen hiërarchisch georganiseerd zijn onder een schoolbestuur. We gaan er hierbij van uit dat een docent dezelfde rechten en mogelijkheden heeft op alle scholen onder een bestuur. </w:t>
      </w:r>
    </w:p>
  </w:footnote>
  <w:footnote w:id="6">
    <w:p w14:paraId="3AFD2DFE" w14:textId="02CFA675" w:rsidR="003D6640" w:rsidRDefault="003D6640">
      <w:pPr>
        <w:pStyle w:val="Voetnoottekst"/>
        <w:rPr>
          <w:ins w:id="81" w:author="Marc Fleischeuers" w:date="2017-03-15T10:54:00Z"/>
        </w:rPr>
      </w:pPr>
      <w:ins w:id="82" w:author="Marc Fleischeuers" w:date="2017-03-15T10:54:00Z">
        <w:r>
          <w:rPr>
            <w:rStyle w:val="Voetnootmarkering"/>
          </w:rPr>
          <w:footnoteRef/>
        </w:r>
        <w:r>
          <w:t xml:space="preserve"> </w:t>
        </w:r>
        <w:r w:rsidRPr="003D6640">
          <w:t>https://github.com/wg/scrypt</w:t>
        </w:r>
      </w:ins>
    </w:p>
  </w:footnote>
  <w:footnote w:id="7">
    <w:p w14:paraId="40B94665" w14:textId="77777777" w:rsidR="00B33F67" w:rsidRDefault="00B33F67" w:rsidP="00927FE7">
      <w:pPr>
        <w:pStyle w:val="Voetnoottekst"/>
      </w:pPr>
      <w:r>
        <w:rPr>
          <w:rStyle w:val="Voetnootmarkering"/>
        </w:rPr>
        <w:footnoteRef/>
      </w:r>
      <w:r>
        <w:t xml:space="preserve"> Het OIN is in Digikoppeling gedefinieerd als numeriek veld. Een BRIN bevat twee letters, daarom is het in de educatieve sector gebruikelijk om het OIN als alfanumeriek te gebruiken.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7FAC6" w14:textId="668C40F2" w:rsidR="00B33F67" w:rsidRDefault="00B33F6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AF117" w14:textId="2DA46639" w:rsidR="00B33F67" w:rsidRDefault="00B33F67">
    <w:pPr>
      <w:pStyle w:val="Koptekst"/>
    </w:pPr>
    <w:r w:rsidRPr="00B85C55">
      <w:rPr>
        <w:noProof/>
        <w:lang w:eastAsia="nl-NL" w:bidi="ar-SA"/>
      </w:rPr>
      <mc:AlternateContent>
        <mc:Choice Requires="wps">
          <w:drawing>
            <wp:anchor distT="0" distB="0" distL="114300" distR="114300" simplePos="0" relativeHeight="251657216" behindDoc="1" locked="1" layoutInCell="1" allowOverlap="1" wp14:anchorId="4C27DF57" wp14:editId="30AFF043">
              <wp:simplePos x="0" y="0"/>
              <wp:positionH relativeFrom="page">
                <wp:posOffset>323850</wp:posOffset>
              </wp:positionH>
              <wp:positionV relativeFrom="page">
                <wp:posOffset>7110730</wp:posOffset>
              </wp:positionV>
              <wp:extent cx="6912000" cy="1548000"/>
              <wp:effectExtent l="0" t="0" r="3175" b="0"/>
              <wp:wrapNone/>
              <wp:docPr id="11" name="Rectangle 10"/>
              <wp:cNvGraphicFramePr/>
              <a:graphic xmlns:a="http://schemas.openxmlformats.org/drawingml/2006/main">
                <a:graphicData uri="http://schemas.microsoft.com/office/word/2010/wordprocessingShape">
                  <wps:wsp>
                    <wps:cNvSpPr/>
                    <wps:spPr>
                      <a:xfrm>
                        <a:off x="0" y="0"/>
                        <a:ext cx="6912000" cy="1548000"/>
                      </a:xfrm>
                      <a:prstGeom prst="rect">
                        <a:avLst/>
                      </a:prstGeom>
                      <a:solidFill>
                        <a:srgbClr val="172474">
                          <a:alpha val="8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53063691" id="Rectangle 10" o:spid="_x0000_s1026" style="position:absolute;margin-left:25.5pt;margin-top:559.9pt;width:544.25pt;height:12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" fillcolor="#172474" stroked="f" strokeweight="2pt">
              <v:fill opacity="55512f"/>
              <w10:wrap anchorx="page" anchory="page"/>
              <w10:anchorlock/>
            </v:rect>
          </w:pict>
        </mc:Fallback>
      </mc:AlternateContent>
    </w:r>
    <w:r w:rsidRPr="00B85C55">
      <w:rPr>
        <w:noProof/>
        <w:lang w:eastAsia="nl-NL" w:bidi="ar-SA"/>
      </w:rPr>
      <w:drawing>
        <wp:anchor distT="0" distB="0" distL="114300" distR="114300" simplePos="0" relativeHeight="251656192" behindDoc="1" locked="1" layoutInCell="1" allowOverlap="1" wp14:anchorId="68A10424" wp14:editId="0428D610">
          <wp:simplePos x="0" y="0"/>
          <wp:positionH relativeFrom="margin">
            <wp:align>right</wp:align>
          </wp:positionH>
          <wp:positionV relativeFrom="margin">
            <wp:align>top</wp:align>
          </wp:positionV>
          <wp:extent cx="1788795" cy="323850"/>
          <wp:effectExtent l="0" t="0" r="190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795" cy="3238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B85C55">
      <w:rPr>
        <w:noProof/>
        <w:lang w:eastAsia="nl-NL" w:bidi="ar-SA"/>
      </w:rPr>
      <mc:AlternateContent>
        <mc:Choice Requires="wps">
          <w:drawing>
            <wp:anchor distT="0" distB="0" distL="114300" distR="114300" simplePos="0" relativeHeight="251655168" behindDoc="1" locked="1" layoutInCell="1" allowOverlap="1" wp14:anchorId="2DA8D664" wp14:editId="4135851B">
              <wp:simplePos x="0" y="0"/>
              <wp:positionH relativeFrom="page">
                <wp:posOffset>650875</wp:posOffset>
              </wp:positionH>
              <wp:positionV relativeFrom="page">
                <wp:posOffset>1330960</wp:posOffset>
              </wp:positionV>
              <wp:extent cx="6587490" cy="8027670"/>
              <wp:effectExtent l="0" t="0" r="3810" b="0"/>
              <wp:wrapNone/>
              <wp:docPr id="12" name="Rectangle 11"/>
              <wp:cNvGraphicFramePr/>
              <a:graphic xmlns:a="http://schemas.openxmlformats.org/drawingml/2006/main">
                <a:graphicData uri="http://schemas.microsoft.com/office/word/2010/wordprocessingShape">
                  <wps:wsp>
                    <wps:cNvSpPr/>
                    <wps:spPr>
                      <a:xfrm>
                        <a:off x="0" y="0"/>
                        <a:ext cx="6587490" cy="8027670"/>
                      </a:xfrm>
                      <a:prstGeom prst="rect">
                        <a:avLst/>
                      </a:prstGeom>
                      <a:solidFill>
                        <a:srgbClr val="007AC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E50C455" id="Rectangle 11" o:spid="_x0000_s1026" style="position:absolute;margin-left:51.25pt;margin-top:104.8pt;width:518.7pt;height:63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" fillcolor="#007ac3"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BA4E" w14:textId="1B09EB15" w:rsidR="00B33F67" w:rsidRDefault="00B33F67">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8D223" w14:textId="6A2D640D" w:rsidR="00B33F67" w:rsidRDefault="00B33F67">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8C715" w14:textId="6A643F48" w:rsidR="00B33F67" w:rsidRPr="00480DB0" w:rsidRDefault="0003674E" w:rsidP="00F92A18">
    <w:sdt>
      <w:sdtPr>
        <w:alias w:val="Titel"/>
        <w:tag w:val=""/>
        <w:id w:val="-1954006917"/>
        <w:placeholder>
          <w:docPart w:val="222B4027B02F4353884DE001573057EF"/>
        </w:placeholder>
        <w:dataBinding w:prefixMappings="xmlns:ns0='http://purl.org/dc/elements/1.1/' xmlns:ns1='http://schemas.openxmlformats.org/package/2006/metadata/core-properties' " w:xpath="/ns1:coreProperties[1]/ns0:title[1]" w:storeItemID="{6C3C8BC8-F283-45AE-878A-BAB7291924A1}"/>
        <w:text/>
      </w:sdtPr>
      <w:sdtEndPr/>
      <w:sdtContent>
        <w:r w:rsidR="00B33F67">
          <w:t>ECK ID Technische voorschriften</w:t>
        </w:r>
      </w:sdtContent>
    </w:sdt>
    <w:r w:rsidR="00B33F67" w:rsidRPr="00B85C55">
      <w:rPr>
        <w:noProof/>
        <w:lang w:eastAsia="nl-NL"/>
      </w:rPr>
      <w:drawing>
        <wp:anchor distT="0" distB="0" distL="114300" distR="114300" simplePos="0" relativeHeight="251659264" behindDoc="1" locked="1" layoutInCell="1" allowOverlap="1" wp14:anchorId="2D7D9166" wp14:editId="453FD464">
          <wp:simplePos x="0" y="0"/>
          <wp:positionH relativeFrom="margin">
            <wp:align>right</wp:align>
          </wp:positionH>
          <wp:positionV relativeFrom="margin">
            <wp:posOffset>-440690</wp:posOffset>
          </wp:positionV>
          <wp:extent cx="1788795" cy="32385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795" cy="3238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EC37F" w14:textId="16F2582D" w:rsidR="00B33F67" w:rsidRDefault="00B33F6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007DF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04DEFE4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8CEDDC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C32AC95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D246879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6C4242"/>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6842EE"/>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846FA6"/>
    <w:lvl w:ilvl="0">
      <w:start w:val="1"/>
      <w:numFmt w:val="bullet"/>
      <w:pStyle w:val="Lijstopsomteken2"/>
      <w:lvlText w:val=""/>
      <w:lvlJc w:val="left"/>
      <w:pPr>
        <w:ind w:left="720" w:hanging="360"/>
      </w:pPr>
      <w:rPr>
        <w:rFonts w:ascii="Wingdings 3" w:hAnsi="Wingdings 3" w:hint="default"/>
        <w:color w:val="E52D87"/>
      </w:rPr>
    </w:lvl>
  </w:abstractNum>
  <w:abstractNum w:abstractNumId="8" w15:restartNumberingAfterBreak="0">
    <w:nsid w:val="FFFFFF88"/>
    <w:multiLevelType w:val="singleLevel"/>
    <w:tmpl w:val="45BA73B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9EE08C8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5251437"/>
    <w:multiLevelType w:val="multilevel"/>
    <w:tmpl w:val="8274053E"/>
    <w:lvl w:ilvl="0">
      <w:start w:val="1"/>
      <w:numFmt w:val="decimal"/>
      <w:pStyle w:val="Kop1"/>
      <w:lvlText w:val="%1."/>
      <w:lvlJc w:val="left"/>
      <w:pPr>
        <w:ind w:left="709" w:hanging="709"/>
      </w:pPr>
      <w:rPr>
        <w:rFonts w:hint="default"/>
      </w:rPr>
    </w:lvl>
    <w:lvl w:ilvl="1">
      <w:start w:val="1"/>
      <w:numFmt w:val="decimal"/>
      <w:pStyle w:val="Kop2"/>
      <w:lvlText w:val="%1.%2."/>
      <w:lvlJc w:val="left"/>
      <w:pPr>
        <w:ind w:left="709" w:hanging="709"/>
      </w:pPr>
      <w:rPr>
        <w:rFonts w:hint="default"/>
      </w:rPr>
    </w:lvl>
    <w:lvl w:ilvl="2">
      <w:start w:val="1"/>
      <w:numFmt w:val="decimal"/>
      <w:pStyle w:val="Kop3"/>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1" w15:restartNumberingAfterBreak="0">
    <w:nsid w:val="0EA61A19"/>
    <w:multiLevelType w:val="hybridMultilevel"/>
    <w:tmpl w:val="C57CBB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AA319F3"/>
    <w:multiLevelType w:val="hybridMultilevel"/>
    <w:tmpl w:val="FF502BDE"/>
    <w:lvl w:ilvl="0" w:tplc="2FB0C040">
      <w:start w:val="1"/>
      <w:numFmt w:val="bullet"/>
      <w:lvlText w:val=""/>
      <w:lvlJc w:val="left"/>
      <w:pPr>
        <w:ind w:left="720" w:hanging="360"/>
      </w:pPr>
      <w:rPr>
        <w:rFonts w:ascii="Symbol" w:eastAsiaTheme="minorHAnsi" w:hAnsi="Symbol" w:cstheme="minorBid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EB617F1"/>
    <w:multiLevelType w:val="multilevel"/>
    <w:tmpl w:val="DD8E11BE"/>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3FE5655F"/>
    <w:multiLevelType w:val="hybridMultilevel"/>
    <w:tmpl w:val="39BAE03E"/>
    <w:lvl w:ilvl="0" w:tplc="5DB68AF8">
      <w:start w:val="1"/>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4EFEE4DE">
      <w:numFmt w:val="bullet"/>
      <w:lvlText w:val="•"/>
      <w:lvlJc w:val="left"/>
      <w:pPr>
        <w:ind w:left="2160" w:hanging="360"/>
      </w:pPr>
      <w:rPr>
        <w:rFonts w:ascii="Arial" w:eastAsia="Calibri" w:hAnsi="Arial" w:cs="Arial"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0D31BD6"/>
    <w:multiLevelType w:val="hybridMultilevel"/>
    <w:tmpl w:val="1196E98C"/>
    <w:lvl w:ilvl="0" w:tplc="2FB0C040">
      <w:start w:val="1"/>
      <w:numFmt w:val="bullet"/>
      <w:lvlText w:val=""/>
      <w:lvlJc w:val="left"/>
      <w:pPr>
        <w:ind w:left="720" w:hanging="360"/>
      </w:pPr>
      <w:rPr>
        <w:rFonts w:ascii="Symbol" w:eastAsiaTheme="minorHAnsi" w:hAnsi="Symbol" w:cstheme="minorBidi" w:hint="default"/>
        <w:b/>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4E7C3F30"/>
    <w:multiLevelType w:val="hybridMultilevel"/>
    <w:tmpl w:val="E92AAE36"/>
    <w:lvl w:ilvl="0" w:tplc="F6E07728">
      <w:start w:val="1"/>
      <w:numFmt w:val="decimal"/>
      <w:pStyle w:val="Bijlage"/>
      <w:lvlText w:val="Bijlag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5C27"/>
    <w:multiLevelType w:val="hybridMultilevel"/>
    <w:tmpl w:val="832A75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9C10F2A"/>
    <w:multiLevelType w:val="hybridMultilevel"/>
    <w:tmpl w:val="03201E02"/>
    <w:lvl w:ilvl="0" w:tplc="66F65E7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7D711C92"/>
    <w:multiLevelType w:val="hybridMultilevel"/>
    <w:tmpl w:val="D5524156"/>
    <w:lvl w:ilvl="0" w:tplc="DC92917C">
      <w:numFmt w:val="bullet"/>
      <w:lvlText w:val=""/>
      <w:lvlJc w:val="left"/>
      <w:pPr>
        <w:ind w:left="720" w:hanging="360"/>
      </w:pPr>
      <w:rPr>
        <w:rFonts w:ascii="Symbol" w:eastAsia="Calibri" w:hAnsi="Symbol" w:cs="Info Corr Offc"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EF54F44"/>
    <w:multiLevelType w:val="multilevel"/>
    <w:tmpl w:val="D0AC0DFC"/>
    <w:lvl w:ilvl="0">
      <w:start w:val="1"/>
      <w:numFmt w:val="bullet"/>
      <w:pStyle w:val="doBullet"/>
      <w:lvlText w:val=""/>
      <w:lvlJc w:val="left"/>
      <w:pPr>
        <w:ind w:left="360" w:hanging="360"/>
      </w:pPr>
      <w:rPr>
        <w:rFonts w:ascii="Wingdings" w:hAnsi="Wingdings" w:cs="Wingdings" w:hint="default"/>
        <w:color w:val="2E3192" w:themeColor="accent1"/>
      </w:rPr>
    </w:lvl>
    <w:lvl w:ilvl="1">
      <w:start w:val="1"/>
      <w:numFmt w:val="bullet"/>
      <w:lvlText w:val=""/>
      <w:lvlJc w:val="left"/>
      <w:pPr>
        <w:ind w:left="720" w:hanging="360"/>
      </w:pPr>
      <w:rPr>
        <w:rFonts w:ascii="Wingdings" w:hAnsi="Wingdings" w:cs="Wingdings" w:hint="default"/>
        <w:color w:val="00AEEF" w:themeColor="accent2"/>
      </w:rPr>
    </w:lvl>
    <w:lvl w:ilvl="2">
      <w:start w:val="1"/>
      <w:numFmt w:val="bullet"/>
      <w:lvlText w:val=""/>
      <w:lvlJc w:val="left"/>
      <w:pPr>
        <w:ind w:left="1080" w:hanging="360"/>
      </w:pPr>
      <w:rPr>
        <w:rFonts w:ascii="Wingdings" w:hAnsi="Wingdings" w:cs="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10"/>
  </w:num>
  <w:num w:numId="2">
    <w:abstractNumId w:val="20"/>
  </w:num>
  <w:num w:numId="3">
    <w:abstractNumId w:val="13"/>
  </w:num>
  <w:num w:numId="4">
    <w:abstractNumId w:val="7"/>
  </w:num>
  <w:num w:numId="5">
    <w:abstractNumId w:val="9"/>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7"/>
  </w:num>
  <w:num w:numId="16">
    <w:abstractNumId w:val="18"/>
  </w:num>
  <w:num w:numId="17">
    <w:abstractNumId w:val="14"/>
  </w:num>
  <w:num w:numId="18">
    <w:abstractNumId w:val="12"/>
  </w:num>
  <w:num w:numId="19">
    <w:abstractNumId w:val="15"/>
  </w:num>
  <w:num w:numId="20">
    <w:abstractNumId w:val="19"/>
  </w:num>
  <w:num w:numId="21">
    <w:abstractNumId w:val="1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 Fleischeuers">
    <w15:presenceInfo w15:providerId="None" w15:userId="Marc Fleischeu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attachedTemplate r:id="rId1"/>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90"/>
    <w:rsid w:val="000006FA"/>
    <w:rsid w:val="000014FE"/>
    <w:rsid w:val="000040CF"/>
    <w:rsid w:val="000119B1"/>
    <w:rsid w:val="00015912"/>
    <w:rsid w:val="00026A78"/>
    <w:rsid w:val="00026D06"/>
    <w:rsid w:val="00027E06"/>
    <w:rsid w:val="00032E87"/>
    <w:rsid w:val="00033749"/>
    <w:rsid w:val="0003674E"/>
    <w:rsid w:val="00046B9D"/>
    <w:rsid w:val="00051EB1"/>
    <w:rsid w:val="00052B55"/>
    <w:rsid w:val="00060EE7"/>
    <w:rsid w:val="000611B4"/>
    <w:rsid w:val="00062EFD"/>
    <w:rsid w:val="000638AC"/>
    <w:rsid w:val="00066593"/>
    <w:rsid w:val="00066D81"/>
    <w:rsid w:val="00073810"/>
    <w:rsid w:val="00082B48"/>
    <w:rsid w:val="000839AF"/>
    <w:rsid w:val="00084397"/>
    <w:rsid w:val="000851D8"/>
    <w:rsid w:val="00086A39"/>
    <w:rsid w:val="00087EF9"/>
    <w:rsid w:val="00093DC2"/>
    <w:rsid w:val="00094B34"/>
    <w:rsid w:val="00096AB3"/>
    <w:rsid w:val="0009780F"/>
    <w:rsid w:val="000A3890"/>
    <w:rsid w:val="000A3E7D"/>
    <w:rsid w:val="000A52B9"/>
    <w:rsid w:val="000A7585"/>
    <w:rsid w:val="000B26C5"/>
    <w:rsid w:val="000B3EB8"/>
    <w:rsid w:val="000B451A"/>
    <w:rsid w:val="000C120C"/>
    <w:rsid w:val="000C3D83"/>
    <w:rsid w:val="000D245D"/>
    <w:rsid w:val="000D38C2"/>
    <w:rsid w:val="000D50F5"/>
    <w:rsid w:val="000D7BFE"/>
    <w:rsid w:val="000E02A1"/>
    <w:rsid w:val="000E047B"/>
    <w:rsid w:val="000E298C"/>
    <w:rsid w:val="000E316E"/>
    <w:rsid w:val="000E6347"/>
    <w:rsid w:val="000F1D14"/>
    <w:rsid w:val="000F60AF"/>
    <w:rsid w:val="0010105D"/>
    <w:rsid w:val="00101E40"/>
    <w:rsid w:val="00104B21"/>
    <w:rsid w:val="00106273"/>
    <w:rsid w:val="00107722"/>
    <w:rsid w:val="001102BB"/>
    <w:rsid w:val="00111149"/>
    <w:rsid w:val="001150F3"/>
    <w:rsid w:val="001201FD"/>
    <w:rsid w:val="001224B1"/>
    <w:rsid w:val="00123AA8"/>
    <w:rsid w:val="00123E92"/>
    <w:rsid w:val="00130690"/>
    <w:rsid w:val="00131633"/>
    <w:rsid w:val="001316E2"/>
    <w:rsid w:val="0014035C"/>
    <w:rsid w:val="00142AF3"/>
    <w:rsid w:val="001531B1"/>
    <w:rsid w:val="00155B75"/>
    <w:rsid w:val="00160437"/>
    <w:rsid w:val="00161EA9"/>
    <w:rsid w:val="00165491"/>
    <w:rsid w:val="00167434"/>
    <w:rsid w:val="00170B77"/>
    <w:rsid w:val="00172D9C"/>
    <w:rsid w:val="001741A4"/>
    <w:rsid w:val="00176911"/>
    <w:rsid w:val="001811A4"/>
    <w:rsid w:val="00181297"/>
    <w:rsid w:val="00190207"/>
    <w:rsid w:val="00190DC4"/>
    <w:rsid w:val="00192391"/>
    <w:rsid w:val="00195FC7"/>
    <w:rsid w:val="001A4FEB"/>
    <w:rsid w:val="001B02BD"/>
    <w:rsid w:val="001B69C2"/>
    <w:rsid w:val="001C12CC"/>
    <w:rsid w:val="001C1424"/>
    <w:rsid w:val="001C2589"/>
    <w:rsid w:val="001C4E5A"/>
    <w:rsid w:val="001C78E8"/>
    <w:rsid w:val="001D0061"/>
    <w:rsid w:val="001D086A"/>
    <w:rsid w:val="001D200E"/>
    <w:rsid w:val="001D2602"/>
    <w:rsid w:val="001D34F2"/>
    <w:rsid w:val="001D4707"/>
    <w:rsid w:val="001D703A"/>
    <w:rsid w:val="001D711D"/>
    <w:rsid w:val="001E218F"/>
    <w:rsid w:val="001E25CE"/>
    <w:rsid w:val="001E4B26"/>
    <w:rsid w:val="001F0534"/>
    <w:rsid w:val="001F074A"/>
    <w:rsid w:val="001F0833"/>
    <w:rsid w:val="001F2812"/>
    <w:rsid w:val="001F3BFF"/>
    <w:rsid w:val="001F428F"/>
    <w:rsid w:val="001F59BA"/>
    <w:rsid w:val="002008AE"/>
    <w:rsid w:val="002052C6"/>
    <w:rsid w:val="002150D2"/>
    <w:rsid w:val="00215744"/>
    <w:rsid w:val="00215952"/>
    <w:rsid w:val="002212B2"/>
    <w:rsid w:val="00224D26"/>
    <w:rsid w:val="00224DE5"/>
    <w:rsid w:val="00234364"/>
    <w:rsid w:val="00234802"/>
    <w:rsid w:val="00235A5A"/>
    <w:rsid w:val="002412AF"/>
    <w:rsid w:val="00242980"/>
    <w:rsid w:val="00253258"/>
    <w:rsid w:val="002578C7"/>
    <w:rsid w:val="002604E6"/>
    <w:rsid w:val="00264153"/>
    <w:rsid w:val="00264E3C"/>
    <w:rsid w:val="00273A7C"/>
    <w:rsid w:val="002747E1"/>
    <w:rsid w:val="002804B4"/>
    <w:rsid w:val="00281B53"/>
    <w:rsid w:val="00281EE6"/>
    <w:rsid w:val="0028347D"/>
    <w:rsid w:val="00284026"/>
    <w:rsid w:val="00286030"/>
    <w:rsid w:val="00290BED"/>
    <w:rsid w:val="0029389F"/>
    <w:rsid w:val="0029422D"/>
    <w:rsid w:val="00297EB7"/>
    <w:rsid w:val="002A0FFC"/>
    <w:rsid w:val="002A2F92"/>
    <w:rsid w:val="002A3E6B"/>
    <w:rsid w:val="002B44C2"/>
    <w:rsid w:val="002B50C6"/>
    <w:rsid w:val="002B6304"/>
    <w:rsid w:val="002D1895"/>
    <w:rsid w:val="002E3B9B"/>
    <w:rsid w:val="002F0C68"/>
    <w:rsid w:val="002F22F7"/>
    <w:rsid w:val="002F297C"/>
    <w:rsid w:val="002F7DFE"/>
    <w:rsid w:val="00302DA1"/>
    <w:rsid w:val="00304077"/>
    <w:rsid w:val="00307CC2"/>
    <w:rsid w:val="00310277"/>
    <w:rsid w:val="00311FB6"/>
    <w:rsid w:val="00320A90"/>
    <w:rsid w:val="003215BB"/>
    <w:rsid w:val="00322397"/>
    <w:rsid w:val="003236A6"/>
    <w:rsid w:val="00323D7F"/>
    <w:rsid w:val="0032782F"/>
    <w:rsid w:val="00330203"/>
    <w:rsid w:val="0033247A"/>
    <w:rsid w:val="00333404"/>
    <w:rsid w:val="00336B7B"/>
    <w:rsid w:val="00342271"/>
    <w:rsid w:val="0034524A"/>
    <w:rsid w:val="003467A6"/>
    <w:rsid w:val="00353AA6"/>
    <w:rsid w:val="00355B70"/>
    <w:rsid w:val="00362C65"/>
    <w:rsid w:val="003632C5"/>
    <w:rsid w:val="00364B2F"/>
    <w:rsid w:val="00366751"/>
    <w:rsid w:val="003671DA"/>
    <w:rsid w:val="00370E69"/>
    <w:rsid w:val="0037237C"/>
    <w:rsid w:val="00372AE3"/>
    <w:rsid w:val="0037362F"/>
    <w:rsid w:val="0037424B"/>
    <w:rsid w:val="00384143"/>
    <w:rsid w:val="00386762"/>
    <w:rsid w:val="003874C7"/>
    <w:rsid w:val="0038750C"/>
    <w:rsid w:val="003876A7"/>
    <w:rsid w:val="003905B5"/>
    <w:rsid w:val="003921DE"/>
    <w:rsid w:val="00392C09"/>
    <w:rsid w:val="00396CD1"/>
    <w:rsid w:val="0039754B"/>
    <w:rsid w:val="003A0DAF"/>
    <w:rsid w:val="003A2DA1"/>
    <w:rsid w:val="003A3FB4"/>
    <w:rsid w:val="003B06A6"/>
    <w:rsid w:val="003B3EB0"/>
    <w:rsid w:val="003C4623"/>
    <w:rsid w:val="003C7362"/>
    <w:rsid w:val="003D00A8"/>
    <w:rsid w:val="003D1BF2"/>
    <w:rsid w:val="003D6263"/>
    <w:rsid w:val="003D6640"/>
    <w:rsid w:val="003E16D8"/>
    <w:rsid w:val="003E50FE"/>
    <w:rsid w:val="003E61AC"/>
    <w:rsid w:val="003E77E8"/>
    <w:rsid w:val="003F18A4"/>
    <w:rsid w:val="003F4FC6"/>
    <w:rsid w:val="003F7060"/>
    <w:rsid w:val="0041084F"/>
    <w:rsid w:val="00412AE0"/>
    <w:rsid w:val="004218B7"/>
    <w:rsid w:val="00427063"/>
    <w:rsid w:val="00430D2B"/>
    <w:rsid w:val="0043155E"/>
    <w:rsid w:val="004371FF"/>
    <w:rsid w:val="0044055E"/>
    <w:rsid w:val="00440BDC"/>
    <w:rsid w:val="004426B3"/>
    <w:rsid w:val="00444702"/>
    <w:rsid w:val="00444F89"/>
    <w:rsid w:val="004459D0"/>
    <w:rsid w:val="0045124C"/>
    <w:rsid w:val="00454AE3"/>
    <w:rsid w:val="00457642"/>
    <w:rsid w:val="004608E5"/>
    <w:rsid w:val="00464818"/>
    <w:rsid w:val="00466227"/>
    <w:rsid w:val="00472261"/>
    <w:rsid w:val="004724E9"/>
    <w:rsid w:val="00473904"/>
    <w:rsid w:val="00480DB0"/>
    <w:rsid w:val="004848BA"/>
    <w:rsid w:val="00486565"/>
    <w:rsid w:val="00487D7C"/>
    <w:rsid w:val="00495CCF"/>
    <w:rsid w:val="004967A1"/>
    <w:rsid w:val="004A021C"/>
    <w:rsid w:val="004A2EC2"/>
    <w:rsid w:val="004A3001"/>
    <w:rsid w:val="004A3AC4"/>
    <w:rsid w:val="004A73A7"/>
    <w:rsid w:val="004B1B29"/>
    <w:rsid w:val="004B7E79"/>
    <w:rsid w:val="004C0595"/>
    <w:rsid w:val="004C1104"/>
    <w:rsid w:val="004C24FD"/>
    <w:rsid w:val="004C4A68"/>
    <w:rsid w:val="004C561E"/>
    <w:rsid w:val="004C7F94"/>
    <w:rsid w:val="004D3127"/>
    <w:rsid w:val="004D4AA9"/>
    <w:rsid w:val="004D503D"/>
    <w:rsid w:val="004D62C7"/>
    <w:rsid w:val="004D66CE"/>
    <w:rsid w:val="004D6DEC"/>
    <w:rsid w:val="004D75ED"/>
    <w:rsid w:val="004E4E6C"/>
    <w:rsid w:val="004E5C5C"/>
    <w:rsid w:val="004E673A"/>
    <w:rsid w:val="004F0738"/>
    <w:rsid w:val="004F5C39"/>
    <w:rsid w:val="004F68AE"/>
    <w:rsid w:val="005004A2"/>
    <w:rsid w:val="005117E7"/>
    <w:rsid w:val="00512734"/>
    <w:rsid w:val="005128B6"/>
    <w:rsid w:val="00521269"/>
    <w:rsid w:val="00521B6E"/>
    <w:rsid w:val="0052431E"/>
    <w:rsid w:val="00524335"/>
    <w:rsid w:val="00524527"/>
    <w:rsid w:val="005279A2"/>
    <w:rsid w:val="00533C83"/>
    <w:rsid w:val="005347BC"/>
    <w:rsid w:val="00535CCA"/>
    <w:rsid w:val="00540978"/>
    <w:rsid w:val="00540E08"/>
    <w:rsid w:val="0054123E"/>
    <w:rsid w:val="005453D6"/>
    <w:rsid w:val="005462AA"/>
    <w:rsid w:val="00547EF5"/>
    <w:rsid w:val="00565FFD"/>
    <w:rsid w:val="00570F97"/>
    <w:rsid w:val="0057277E"/>
    <w:rsid w:val="00580DE2"/>
    <w:rsid w:val="0058446B"/>
    <w:rsid w:val="0058474C"/>
    <w:rsid w:val="00591909"/>
    <w:rsid w:val="0059346E"/>
    <w:rsid w:val="00595CC6"/>
    <w:rsid w:val="00595D8E"/>
    <w:rsid w:val="005A734C"/>
    <w:rsid w:val="005A77B4"/>
    <w:rsid w:val="005B0197"/>
    <w:rsid w:val="005B0434"/>
    <w:rsid w:val="005B4D7B"/>
    <w:rsid w:val="005C5DEF"/>
    <w:rsid w:val="005C638E"/>
    <w:rsid w:val="005C706C"/>
    <w:rsid w:val="005D447C"/>
    <w:rsid w:val="005D69B5"/>
    <w:rsid w:val="005E0D10"/>
    <w:rsid w:val="005F7464"/>
    <w:rsid w:val="005F757A"/>
    <w:rsid w:val="006005AC"/>
    <w:rsid w:val="006015D6"/>
    <w:rsid w:val="0060422B"/>
    <w:rsid w:val="00607BB7"/>
    <w:rsid w:val="00611ECF"/>
    <w:rsid w:val="00614575"/>
    <w:rsid w:val="0061705F"/>
    <w:rsid w:val="00621C4D"/>
    <w:rsid w:val="00624CBB"/>
    <w:rsid w:val="00626016"/>
    <w:rsid w:val="0063164B"/>
    <w:rsid w:val="00631B96"/>
    <w:rsid w:val="00632517"/>
    <w:rsid w:val="00633621"/>
    <w:rsid w:val="0063623D"/>
    <w:rsid w:val="006369C3"/>
    <w:rsid w:val="00640075"/>
    <w:rsid w:val="006425DA"/>
    <w:rsid w:val="006471A8"/>
    <w:rsid w:val="00647AF0"/>
    <w:rsid w:val="00651E59"/>
    <w:rsid w:val="00654AB1"/>
    <w:rsid w:val="0065559A"/>
    <w:rsid w:val="006559F1"/>
    <w:rsid w:val="00660F6E"/>
    <w:rsid w:val="00661513"/>
    <w:rsid w:val="00661C5A"/>
    <w:rsid w:val="00662926"/>
    <w:rsid w:val="0066549A"/>
    <w:rsid w:val="00666648"/>
    <w:rsid w:val="006673C8"/>
    <w:rsid w:val="00667A12"/>
    <w:rsid w:val="00674E66"/>
    <w:rsid w:val="00682149"/>
    <w:rsid w:val="006846B0"/>
    <w:rsid w:val="006861B3"/>
    <w:rsid w:val="00691914"/>
    <w:rsid w:val="006923F1"/>
    <w:rsid w:val="0069330C"/>
    <w:rsid w:val="0069356B"/>
    <w:rsid w:val="00694058"/>
    <w:rsid w:val="00697B72"/>
    <w:rsid w:val="006A13E7"/>
    <w:rsid w:val="006A339D"/>
    <w:rsid w:val="006A4E2D"/>
    <w:rsid w:val="006B125F"/>
    <w:rsid w:val="006B4BF3"/>
    <w:rsid w:val="006C1C5B"/>
    <w:rsid w:val="006C292A"/>
    <w:rsid w:val="006C2978"/>
    <w:rsid w:val="006D3E23"/>
    <w:rsid w:val="006D4409"/>
    <w:rsid w:val="006E044C"/>
    <w:rsid w:val="006E0534"/>
    <w:rsid w:val="006E070B"/>
    <w:rsid w:val="006E3484"/>
    <w:rsid w:val="006E5321"/>
    <w:rsid w:val="006E6060"/>
    <w:rsid w:val="006E7852"/>
    <w:rsid w:val="006F05DC"/>
    <w:rsid w:val="006F0676"/>
    <w:rsid w:val="006F0DD9"/>
    <w:rsid w:val="00700F54"/>
    <w:rsid w:val="00710323"/>
    <w:rsid w:val="00714708"/>
    <w:rsid w:val="00720F90"/>
    <w:rsid w:val="00721547"/>
    <w:rsid w:val="00723F88"/>
    <w:rsid w:val="00731A6B"/>
    <w:rsid w:val="00737C8E"/>
    <w:rsid w:val="00742029"/>
    <w:rsid w:val="00742AE0"/>
    <w:rsid w:val="00743E39"/>
    <w:rsid w:val="007640D9"/>
    <w:rsid w:val="007641BE"/>
    <w:rsid w:val="00774337"/>
    <w:rsid w:val="00781ABD"/>
    <w:rsid w:val="00781BC3"/>
    <w:rsid w:val="00784923"/>
    <w:rsid w:val="00786420"/>
    <w:rsid w:val="00793CB8"/>
    <w:rsid w:val="007951CE"/>
    <w:rsid w:val="00795BDB"/>
    <w:rsid w:val="007977E6"/>
    <w:rsid w:val="007A75C5"/>
    <w:rsid w:val="007B348E"/>
    <w:rsid w:val="007B5C6A"/>
    <w:rsid w:val="007B5E4B"/>
    <w:rsid w:val="007B60BA"/>
    <w:rsid w:val="007B74FC"/>
    <w:rsid w:val="007B7C0C"/>
    <w:rsid w:val="007C1D32"/>
    <w:rsid w:val="007C2766"/>
    <w:rsid w:val="007C5837"/>
    <w:rsid w:val="007D1382"/>
    <w:rsid w:val="007D3342"/>
    <w:rsid w:val="007D7847"/>
    <w:rsid w:val="007E1249"/>
    <w:rsid w:val="007E739D"/>
    <w:rsid w:val="007F0BE3"/>
    <w:rsid w:val="007F1578"/>
    <w:rsid w:val="007F3C3D"/>
    <w:rsid w:val="007F586A"/>
    <w:rsid w:val="007F65EF"/>
    <w:rsid w:val="0080033A"/>
    <w:rsid w:val="0080142D"/>
    <w:rsid w:val="00804E45"/>
    <w:rsid w:val="0081119E"/>
    <w:rsid w:val="0081648B"/>
    <w:rsid w:val="0082246C"/>
    <w:rsid w:val="00826E49"/>
    <w:rsid w:val="0083059E"/>
    <w:rsid w:val="008329E0"/>
    <w:rsid w:val="008349A2"/>
    <w:rsid w:val="008417BE"/>
    <w:rsid w:val="008418EB"/>
    <w:rsid w:val="00846592"/>
    <w:rsid w:val="008478A7"/>
    <w:rsid w:val="008602B2"/>
    <w:rsid w:val="00865070"/>
    <w:rsid w:val="00871287"/>
    <w:rsid w:val="00874C6B"/>
    <w:rsid w:val="008759AC"/>
    <w:rsid w:val="00876893"/>
    <w:rsid w:val="00876F5A"/>
    <w:rsid w:val="008826F5"/>
    <w:rsid w:val="00883E4C"/>
    <w:rsid w:val="0088408D"/>
    <w:rsid w:val="008907F5"/>
    <w:rsid w:val="008915FD"/>
    <w:rsid w:val="00894B7B"/>
    <w:rsid w:val="00895E50"/>
    <w:rsid w:val="008960B9"/>
    <w:rsid w:val="008A3CBF"/>
    <w:rsid w:val="008A4910"/>
    <w:rsid w:val="008A6DDA"/>
    <w:rsid w:val="008B034D"/>
    <w:rsid w:val="008B07AF"/>
    <w:rsid w:val="008B121A"/>
    <w:rsid w:val="008B3E50"/>
    <w:rsid w:val="008B579F"/>
    <w:rsid w:val="008B7DFB"/>
    <w:rsid w:val="008C4B92"/>
    <w:rsid w:val="008C60ED"/>
    <w:rsid w:val="008C7A0D"/>
    <w:rsid w:val="008D141E"/>
    <w:rsid w:val="008D6163"/>
    <w:rsid w:val="008E234F"/>
    <w:rsid w:val="008E2FF6"/>
    <w:rsid w:val="008E58A2"/>
    <w:rsid w:val="008F227A"/>
    <w:rsid w:val="008F2F13"/>
    <w:rsid w:val="008F47B2"/>
    <w:rsid w:val="00902617"/>
    <w:rsid w:val="009053F1"/>
    <w:rsid w:val="00905C86"/>
    <w:rsid w:val="00916944"/>
    <w:rsid w:val="00917E70"/>
    <w:rsid w:val="00921B6C"/>
    <w:rsid w:val="00921E59"/>
    <w:rsid w:val="00924116"/>
    <w:rsid w:val="00924682"/>
    <w:rsid w:val="00926933"/>
    <w:rsid w:val="00927FE7"/>
    <w:rsid w:val="0093036F"/>
    <w:rsid w:val="00932ECB"/>
    <w:rsid w:val="00935D98"/>
    <w:rsid w:val="0093713B"/>
    <w:rsid w:val="009376A8"/>
    <w:rsid w:val="0094197B"/>
    <w:rsid w:val="009435E7"/>
    <w:rsid w:val="00945AC8"/>
    <w:rsid w:val="009475C9"/>
    <w:rsid w:val="00947D0A"/>
    <w:rsid w:val="009516E8"/>
    <w:rsid w:val="00964281"/>
    <w:rsid w:val="009675E7"/>
    <w:rsid w:val="00967CDA"/>
    <w:rsid w:val="00974973"/>
    <w:rsid w:val="00976A9D"/>
    <w:rsid w:val="0097784B"/>
    <w:rsid w:val="00980A80"/>
    <w:rsid w:val="009817D0"/>
    <w:rsid w:val="0098370F"/>
    <w:rsid w:val="00991768"/>
    <w:rsid w:val="00991C9A"/>
    <w:rsid w:val="009937C3"/>
    <w:rsid w:val="00994BC6"/>
    <w:rsid w:val="00994BED"/>
    <w:rsid w:val="00996A5B"/>
    <w:rsid w:val="009A076F"/>
    <w:rsid w:val="009B0737"/>
    <w:rsid w:val="009B686E"/>
    <w:rsid w:val="009C04B9"/>
    <w:rsid w:val="009D24A4"/>
    <w:rsid w:val="009D3331"/>
    <w:rsid w:val="009D55ED"/>
    <w:rsid w:val="009D6A93"/>
    <w:rsid w:val="009D79A5"/>
    <w:rsid w:val="009E0ED9"/>
    <w:rsid w:val="009E56D2"/>
    <w:rsid w:val="009E5CE8"/>
    <w:rsid w:val="009E729B"/>
    <w:rsid w:val="009E78B7"/>
    <w:rsid w:val="009F0BC1"/>
    <w:rsid w:val="009F251E"/>
    <w:rsid w:val="009F3742"/>
    <w:rsid w:val="009F4AFA"/>
    <w:rsid w:val="009F4D47"/>
    <w:rsid w:val="009F5680"/>
    <w:rsid w:val="00A00C3B"/>
    <w:rsid w:val="00A04B8F"/>
    <w:rsid w:val="00A11BDE"/>
    <w:rsid w:val="00A122D7"/>
    <w:rsid w:val="00A17061"/>
    <w:rsid w:val="00A21069"/>
    <w:rsid w:val="00A26203"/>
    <w:rsid w:val="00A27CE5"/>
    <w:rsid w:val="00A33034"/>
    <w:rsid w:val="00A34AD0"/>
    <w:rsid w:val="00A37785"/>
    <w:rsid w:val="00A41699"/>
    <w:rsid w:val="00A42CE0"/>
    <w:rsid w:val="00A546D3"/>
    <w:rsid w:val="00A55B3A"/>
    <w:rsid w:val="00A562B2"/>
    <w:rsid w:val="00A572A6"/>
    <w:rsid w:val="00A62A46"/>
    <w:rsid w:val="00A62F72"/>
    <w:rsid w:val="00A66D3E"/>
    <w:rsid w:val="00A75F18"/>
    <w:rsid w:val="00A84760"/>
    <w:rsid w:val="00A850E3"/>
    <w:rsid w:val="00A85AC5"/>
    <w:rsid w:val="00A90CD2"/>
    <w:rsid w:val="00A91E1B"/>
    <w:rsid w:val="00A97588"/>
    <w:rsid w:val="00AA24D5"/>
    <w:rsid w:val="00AA2F48"/>
    <w:rsid w:val="00AA763D"/>
    <w:rsid w:val="00AB0DBB"/>
    <w:rsid w:val="00AB4AAD"/>
    <w:rsid w:val="00AB67B7"/>
    <w:rsid w:val="00AC62B9"/>
    <w:rsid w:val="00AC6F29"/>
    <w:rsid w:val="00AD35D4"/>
    <w:rsid w:val="00AD4F19"/>
    <w:rsid w:val="00AD6E96"/>
    <w:rsid w:val="00AE0437"/>
    <w:rsid w:val="00AE3652"/>
    <w:rsid w:val="00AE3F20"/>
    <w:rsid w:val="00AE6C94"/>
    <w:rsid w:val="00AF2047"/>
    <w:rsid w:val="00AF39EE"/>
    <w:rsid w:val="00AF7E00"/>
    <w:rsid w:val="00B04606"/>
    <w:rsid w:val="00B05737"/>
    <w:rsid w:val="00B12BE8"/>
    <w:rsid w:val="00B15ADA"/>
    <w:rsid w:val="00B16631"/>
    <w:rsid w:val="00B16ED9"/>
    <w:rsid w:val="00B2011B"/>
    <w:rsid w:val="00B20A4D"/>
    <w:rsid w:val="00B2252B"/>
    <w:rsid w:val="00B22FCD"/>
    <w:rsid w:val="00B2588D"/>
    <w:rsid w:val="00B325E8"/>
    <w:rsid w:val="00B33F67"/>
    <w:rsid w:val="00B43162"/>
    <w:rsid w:val="00B45228"/>
    <w:rsid w:val="00B51183"/>
    <w:rsid w:val="00B51BA6"/>
    <w:rsid w:val="00B52BA5"/>
    <w:rsid w:val="00B530E5"/>
    <w:rsid w:val="00B54423"/>
    <w:rsid w:val="00B63E4C"/>
    <w:rsid w:val="00B67454"/>
    <w:rsid w:val="00B677CF"/>
    <w:rsid w:val="00B75199"/>
    <w:rsid w:val="00B75C5C"/>
    <w:rsid w:val="00B76ACF"/>
    <w:rsid w:val="00B77175"/>
    <w:rsid w:val="00B804B5"/>
    <w:rsid w:val="00B83F3F"/>
    <w:rsid w:val="00B849D6"/>
    <w:rsid w:val="00B85C55"/>
    <w:rsid w:val="00B91D8F"/>
    <w:rsid w:val="00B9469B"/>
    <w:rsid w:val="00B977B5"/>
    <w:rsid w:val="00BA00AA"/>
    <w:rsid w:val="00BA0BAB"/>
    <w:rsid w:val="00BA2FDD"/>
    <w:rsid w:val="00BA33F4"/>
    <w:rsid w:val="00BA3CD4"/>
    <w:rsid w:val="00BA3F2A"/>
    <w:rsid w:val="00BA5373"/>
    <w:rsid w:val="00BA5F74"/>
    <w:rsid w:val="00BA6093"/>
    <w:rsid w:val="00BA645E"/>
    <w:rsid w:val="00BA7DF3"/>
    <w:rsid w:val="00BC019F"/>
    <w:rsid w:val="00BC0ECB"/>
    <w:rsid w:val="00BC0ED0"/>
    <w:rsid w:val="00BE162E"/>
    <w:rsid w:val="00BE170A"/>
    <w:rsid w:val="00BE4B87"/>
    <w:rsid w:val="00BF1363"/>
    <w:rsid w:val="00BF76F5"/>
    <w:rsid w:val="00C04395"/>
    <w:rsid w:val="00C04FB7"/>
    <w:rsid w:val="00C112AD"/>
    <w:rsid w:val="00C11AD1"/>
    <w:rsid w:val="00C21E5C"/>
    <w:rsid w:val="00C221E3"/>
    <w:rsid w:val="00C22E22"/>
    <w:rsid w:val="00C2341C"/>
    <w:rsid w:val="00C24F0F"/>
    <w:rsid w:val="00C27C1B"/>
    <w:rsid w:val="00C27FF7"/>
    <w:rsid w:val="00C30317"/>
    <w:rsid w:val="00C312F1"/>
    <w:rsid w:val="00C314BC"/>
    <w:rsid w:val="00C3316B"/>
    <w:rsid w:val="00C33F7B"/>
    <w:rsid w:val="00C34034"/>
    <w:rsid w:val="00C3422E"/>
    <w:rsid w:val="00C40E75"/>
    <w:rsid w:val="00C41286"/>
    <w:rsid w:val="00C41F55"/>
    <w:rsid w:val="00C443DD"/>
    <w:rsid w:val="00C460F1"/>
    <w:rsid w:val="00C4691E"/>
    <w:rsid w:val="00C50B53"/>
    <w:rsid w:val="00C50D35"/>
    <w:rsid w:val="00C5303E"/>
    <w:rsid w:val="00C54107"/>
    <w:rsid w:val="00C56F87"/>
    <w:rsid w:val="00C61C89"/>
    <w:rsid w:val="00C626A6"/>
    <w:rsid w:val="00C628F7"/>
    <w:rsid w:val="00C66DEB"/>
    <w:rsid w:val="00C74CB2"/>
    <w:rsid w:val="00C81A30"/>
    <w:rsid w:val="00C82ACE"/>
    <w:rsid w:val="00C83FB3"/>
    <w:rsid w:val="00C84936"/>
    <w:rsid w:val="00C86DA3"/>
    <w:rsid w:val="00CA16CE"/>
    <w:rsid w:val="00CA2EB7"/>
    <w:rsid w:val="00CA4CAA"/>
    <w:rsid w:val="00CA61B4"/>
    <w:rsid w:val="00CB1F81"/>
    <w:rsid w:val="00CC2C05"/>
    <w:rsid w:val="00CC64F1"/>
    <w:rsid w:val="00CC764C"/>
    <w:rsid w:val="00CD525B"/>
    <w:rsid w:val="00CE70AA"/>
    <w:rsid w:val="00CF1BEC"/>
    <w:rsid w:val="00CF7460"/>
    <w:rsid w:val="00D0004F"/>
    <w:rsid w:val="00D016F1"/>
    <w:rsid w:val="00D031DF"/>
    <w:rsid w:val="00D034D0"/>
    <w:rsid w:val="00D112CB"/>
    <w:rsid w:val="00D13852"/>
    <w:rsid w:val="00D2016F"/>
    <w:rsid w:val="00D21703"/>
    <w:rsid w:val="00D21C05"/>
    <w:rsid w:val="00D23F4C"/>
    <w:rsid w:val="00D315AD"/>
    <w:rsid w:val="00D358F2"/>
    <w:rsid w:val="00D37B3A"/>
    <w:rsid w:val="00D40ED6"/>
    <w:rsid w:val="00D4418A"/>
    <w:rsid w:val="00D4524F"/>
    <w:rsid w:val="00D46AC2"/>
    <w:rsid w:val="00D50551"/>
    <w:rsid w:val="00D50638"/>
    <w:rsid w:val="00D51291"/>
    <w:rsid w:val="00D556A2"/>
    <w:rsid w:val="00D55C4C"/>
    <w:rsid w:val="00D56E3E"/>
    <w:rsid w:val="00D641AC"/>
    <w:rsid w:val="00D64AE5"/>
    <w:rsid w:val="00D67E35"/>
    <w:rsid w:val="00D74640"/>
    <w:rsid w:val="00D76D5F"/>
    <w:rsid w:val="00D818A3"/>
    <w:rsid w:val="00D84172"/>
    <w:rsid w:val="00D92383"/>
    <w:rsid w:val="00D9403C"/>
    <w:rsid w:val="00D97C7D"/>
    <w:rsid w:val="00DA493F"/>
    <w:rsid w:val="00DA744D"/>
    <w:rsid w:val="00DB00FA"/>
    <w:rsid w:val="00DB1F28"/>
    <w:rsid w:val="00DB35E8"/>
    <w:rsid w:val="00DB37E4"/>
    <w:rsid w:val="00DB703E"/>
    <w:rsid w:val="00DB7429"/>
    <w:rsid w:val="00DC1A9A"/>
    <w:rsid w:val="00DC6523"/>
    <w:rsid w:val="00DC6BB8"/>
    <w:rsid w:val="00DD4B58"/>
    <w:rsid w:val="00DE7BFD"/>
    <w:rsid w:val="00DF3FD0"/>
    <w:rsid w:val="00DF55FC"/>
    <w:rsid w:val="00DF71F0"/>
    <w:rsid w:val="00DF7BED"/>
    <w:rsid w:val="00E000B1"/>
    <w:rsid w:val="00E02531"/>
    <w:rsid w:val="00E10279"/>
    <w:rsid w:val="00E11F85"/>
    <w:rsid w:val="00E13C38"/>
    <w:rsid w:val="00E15158"/>
    <w:rsid w:val="00E16E8E"/>
    <w:rsid w:val="00E16EE4"/>
    <w:rsid w:val="00E21E7C"/>
    <w:rsid w:val="00E22655"/>
    <w:rsid w:val="00E23901"/>
    <w:rsid w:val="00E26C06"/>
    <w:rsid w:val="00E41EA5"/>
    <w:rsid w:val="00E4560B"/>
    <w:rsid w:val="00E46453"/>
    <w:rsid w:val="00E51A1A"/>
    <w:rsid w:val="00E53697"/>
    <w:rsid w:val="00E5645B"/>
    <w:rsid w:val="00E608FA"/>
    <w:rsid w:val="00E6602F"/>
    <w:rsid w:val="00E66185"/>
    <w:rsid w:val="00E713A6"/>
    <w:rsid w:val="00E727F6"/>
    <w:rsid w:val="00E733C1"/>
    <w:rsid w:val="00E75BA9"/>
    <w:rsid w:val="00E75EBD"/>
    <w:rsid w:val="00E7704D"/>
    <w:rsid w:val="00E772A8"/>
    <w:rsid w:val="00E7758C"/>
    <w:rsid w:val="00E845C8"/>
    <w:rsid w:val="00EA0B2A"/>
    <w:rsid w:val="00EA40A0"/>
    <w:rsid w:val="00EA49A1"/>
    <w:rsid w:val="00EB0846"/>
    <w:rsid w:val="00EB0D57"/>
    <w:rsid w:val="00EB1F17"/>
    <w:rsid w:val="00EB3B96"/>
    <w:rsid w:val="00EB482C"/>
    <w:rsid w:val="00EC1F6A"/>
    <w:rsid w:val="00EC4139"/>
    <w:rsid w:val="00EC4624"/>
    <w:rsid w:val="00EC4B82"/>
    <w:rsid w:val="00EC53B3"/>
    <w:rsid w:val="00ED148F"/>
    <w:rsid w:val="00ED17E3"/>
    <w:rsid w:val="00EE101E"/>
    <w:rsid w:val="00EF6E4B"/>
    <w:rsid w:val="00F00663"/>
    <w:rsid w:val="00F0081D"/>
    <w:rsid w:val="00F01F8A"/>
    <w:rsid w:val="00F04167"/>
    <w:rsid w:val="00F04904"/>
    <w:rsid w:val="00F04D23"/>
    <w:rsid w:val="00F07B74"/>
    <w:rsid w:val="00F10286"/>
    <w:rsid w:val="00F1148E"/>
    <w:rsid w:val="00F1150A"/>
    <w:rsid w:val="00F23924"/>
    <w:rsid w:val="00F26ED9"/>
    <w:rsid w:val="00F27C68"/>
    <w:rsid w:val="00F31904"/>
    <w:rsid w:val="00F3302E"/>
    <w:rsid w:val="00F33948"/>
    <w:rsid w:val="00F365CB"/>
    <w:rsid w:val="00F41F84"/>
    <w:rsid w:val="00F60A22"/>
    <w:rsid w:val="00F610D5"/>
    <w:rsid w:val="00F62C5C"/>
    <w:rsid w:val="00F6698D"/>
    <w:rsid w:val="00F7202C"/>
    <w:rsid w:val="00F72625"/>
    <w:rsid w:val="00F72F6A"/>
    <w:rsid w:val="00F768E8"/>
    <w:rsid w:val="00F76A6B"/>
    <w:rsid w:val="00F81438"/>
    <w:rsid w:val="00F82692"/>
    <w:rsid w:val="00F83728"/>
    <w:rsid w:val="00F841BC"/>
    <w:rsid w:val="00F844EA"/>
    <w:rsid w:val="00F872F9"/>
    <w:rsid w:val="00F92A18"/>
    <w:rsid w:val="00F934EF"/>
    <w:rsid w:val="00FA1BC0"/>
    <w:rsid w:val="00FB014B"/>
    <w:rsid w:val="00FC0CE8"/>
    <w:rsid w:val="00FC1BF4"/>
    <w:rsid w:val="00FC2F4F"/>
    <w:rsid w:val="00FC32A1"/>
    <w:rsid w:val="00FD272A"/>
    <w:rsid w:val="00FD2798"/>
    <w:rsid w:val="00FD336B"/>
    <w:rsid w:val="00FD78F0"/>
    <w:rsid w:val="00FE0E98"/>
    <w:rsid w:val="00FE420E"/>
    <w:rsid w:val="00FE7F8C"/>
    <w:rsid w:val="00FF07FE"/>
    <w:rsid w:val="00FF5311"/>
    <w:rsid w:val="00FF740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2E8B0"/>
  <w15:docId w15:val="{98211E7A-2B89-4307-9ECD-1422683EA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Calibri" w:hAnsi="Lucida Sans" w:cs="Info Corr Offc"/>
        <w:lang w:val="nl-NL"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Standaard">
    <w:name w:val="Normal"/>
    <w:qFormat/>
    <w:rsid w:val="00EB0D57"/>
    <w:pPr>
      <w:spacing w:before="120" w:line="260" w:lineRule="atLeast"/>
    </w:pPr>
    <w:rPr>
      <w:rFonts w:asciiTheme="minorHAnsi" w:hAnsiTheme="minorHAnsi"/>
      <w:sz w:val="18"/>
    </w:rPr>
  </w:style>
  <w:style w:type="paragraph" w:styleId="Kop1">
    <w:name w:val="heading 1"/>
    <w:basedOn w:val="Standaard"/>
    <w:next w:val="Standaard"/>
    <w:link w:val="Kop1Char"/>
    <w:qFormat/>
    <w:rsid w:val="001531B1"/>
    <w:pPr>
      <w:keepNext/>
      <w:keepLines/>
      <w:pageBreakBefore/>
      <w:numPr>
        <w:numId w:val="1"/>
      </w:numPr>
      <w:spacing w:before="240" w:after="240"/>
      <w:outlineLvl w:val="0"/>
    </w:pPr>
    <w:rPr>
      <w:rFonts w:asciiTheme="majorHAnsi" w:eastAsiaTheme="majorEastAsia" w:hAnsiTheme="majorHAnsi" w:cstheme="majorBidi"/>
      <w:b/>
      <w:bCs/>
      <w:color w:val="007AC3"/>
      <w:sz w:val="32"/>
      <w:szCs w:val="40"/>
    </w:rPr>
  </w:style>
  <w:style w:type="paragraph" w:styleId="Kop2">
    <w:name w:val="heading 2"/>
    <w:basedOn w:val="Standaard"/>
    <w:next w:val="Standaard"/>
    <w:link w:val="Kop2Char"/>
    <w:qFormat/>
    <w:rsid w:val="001531B1"/>
    <w:pPr>
      <w:keepNext/>
      <w:numPr>
        <w:ilvl w:val="1"/>
        <w:numId w:val="1"/>
      </w:numPr>
      <w:spacing w:before="360" w:after="120"/>
      <w:outlineLvl w:val="1"/>
    </w:pPr>
    <w:rPr>
      <w:rFonts w:asciiTheme="majorHAnsi" w:hAnsiTheme="majorHAnsi" w:cstheme="majorBidi"/>
      <w:b/>
      <w:bCs/>
      <w:color w:val="007AC3"/>
      <w:sz w:val="24"/>
    </w:rPr>
  </w:style>
  <w:style w:type="paragraph" w:styleId="Kop3">
    <w:name w:val="heading 3"/>
    <w:basedOn w:val="Standaard"/>
    <w:next w:val="Standaard"/>
    <w:link w:val="Kop3Char"/>
    <w:qFormat/>
    <w:rsid w:val="007D1382"/>
    <w:pPr>
      <w:keepNext/>
      <w:keepLines/>
      <w:numPr>
        <w:ilvl w:val="2"/>
        <w:numId w:val="1"/>
      </w:numPr>
      <w:spacing w:before="240"/>
      <w:outlineLvl w:val="2"/>
    </w:pPr>
    <w:rPr>
      <w:rFonts w:asciiTheme="majorHAnsi" w:eastAsiaTheme="majorEastAsia" w:hAnsiTheme="majorHAnsi" w:cstheme="majorBidi"/>
      <w:b/>
      <w:bCs/>
      <w:color w:val="007AC3"/>
    </w:rPr>
  </w:style>
  <w:style w:type="paragraph" w:styleId="Kop4">
    <w:name w:val="heading 4"/>
    <w:basedOn w:val="Standaard"/>
    <w:next w:val="Standaard"/>
    <w:link w:val="Kop4Char"/>
    <w:semiHidden/>
    <w:qFormat/>
    <w:rsid w:val="00662926"/>
    <w:pPr>
      <w:keepNext/>
      <w:keepLines/>
      <w:outlineLvl w:val="3"/>
    </w:pPr>
    <w:rPr>
      <w:rFonts w:asciiTheme="majorHAnsi" w:eastAsiaTheme="majorEastAsia" w:hAnsiTheme="majorHAnsi" w:cstheme="majorBidi"/>
      <w:b/>
      <w:bCs/>
      <w:i/>
      <w:iCs/>
      <w:color w:val="2E3192" w:themeColor="accent1"/>
    </w:rPr>
  </w:style>
  <w:style w:type="paragraph" w:styleId="Kop5">
    <w:name w:val="heading 5"/>
    <w:basedOn w:val="Standaard"/>
    <w:next w:val="Standaard"/>
    <w:link w:val="Kop5Char"/>
    <w:semiHidden/>
    <w:qFormat/>
    <w:rsid w:val="00662926"/>
    <w:pPr>
      <w:keepNext/>
      <w:keepLines/>
      <w:spacing w:before="200"/>
      <w:outlineLvl w:val="4"/>
    </w:pPr>
    <w:rPr>
      <w:rFonts w:asciiTheme="majorHAnsi" w:eastAsiaTheme="majorEastAsia" w:hAnsiTheme="majorHAnsi" w:cstheme="majorBidi"/>
      <w:color w:val="2E3192" w:themeColor="accent1"/>
    </w:rPr>
  </w:style>
  <w:style w:type="paragraph" w:styleId="Kop6">
    <w:name w:val="heading 6"/>
    <w:basedOn w:val="Standaard"/>
    <w:next w:val="Standaard"/>
    <w:link w:val="Kop6Char"/>
    <w:semiHidden/>
    <w:qFormat/>
    <w:rsid w:val="00662926"/>
    <w:pPr>
      <w:keepNext/>
      <w:keepLines/>
      <w:spacing w:before="200"/>
      <w:outlineLvl w:val="5"/>
    </w:pPr>
    <w:rPr>
      <w:rFonts w:asciiTheme="majorHAnsi" w:eastAsiaTheme="majorEastAsia" w:hAnsiTheme="majorHAnsi" w:cstheme="majorBidi"/>
      <w:i/>
      <w:iCs/>
      <w:color w:val="171848" w:themeColor="accent1" w:themeShade="7F"/>
    </w:rPr>
  </w:style>
  <w:style w:type="paragraph" w:styleId="Kop7">
    <w:name w:val="heading 7"/>
    <w:basedOn w:val="Standaard"/>
    <w:next w:val="Standaard"/>
    <w:link w:val="Kop7Char"/>
    <w:semiHidden/>
    <w:qFormat/>
    <w:rsid w:val="00662926"/>
    <w:pPr>
      <w:keepNext/>
      <w:keepLines/>
      <w:spacing w:before="200"/>
      <w:outlineLvl w:val="6"/>
    </w:pPr>
    <w:rPr>
      <w:rFonts w:asciiTheme="majorHAnsi" w:eastAsiaTheme="majorEastAsia" w:hAnsiTheme="majorHAnsi" w:cstheme="majorBidi"/>
      <w:i/>
      <w:iCs/>
      <w:color w:val="666666" w:themeColor="text1" w:themeTint="BF"/>
    </w:rPr>
  </w:style>
  <w:style w:type="paragraph" w:styleId="Kop8">
    <w:name w:val="heading 8"/>
    <w:basedOn w:val="Standaard"/>
    <w:next w:val="Standaard"/>
    <w:link w:val="Kop8Char"/>
    <w:semiHidden/>
    <w:qFormat/>
    <w:rsid w:val="00662926"/>
    <w:pPr>
      <w:keepNext/>
      <w:keepLines/>
      <w:spacing w:before="200"/>
      <w:ind w:left="1440" w:hanging="1440"/>
      <w:outlineLvl w:val="7"/>
    </w:pPr>
    <w:rPr>
      <w:rFonts w:asciiTheme="majorHAnsi" w:eastAsiaTheme="majorEastAsia" w:hAnsiTheme="majorHAnsi" w:cstheme="majorBidi"/>
      <w:color w:val="666666" w:themeColor="text1" w:themeTint="BF"/>
    </w:rPr>
  </w:style>
  <w:style w:type="paragraph" w:styleId="Kop9">
    <w:name w:val="heading 9"/>
    <w:basedOn w:val="Standaard"/>
    <w:next w:val="Standaard"/>
    <w:link w:val="Kop9Char"/>
    <w:semiHidden/>
    <w:qFormat/>
    <w:rsid w:val="00662926"/>
    <w:pPr>
      <w:keepNext/>
      <w:keepLines/>
      <w:spacing w:before="200"/>
      <w:ind w:left="1584" w:hanging="1584"/>
      <w:outlineLvl w:val="8"/>
    </w:pPr>
    <w:rPr>
      <w:rFonts w:asciiTheme="majorHAnsi" w:eastAsiaTheme="majorEastAsia" w:hAnsiTheme="majorHAnsi" w:cstheme="majorBidi"/>
      <w:i/>
      <w:iCs/>
      <w:color w:val="666666"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7D1382"/>
    <w:rPr>
      <w:rFonts w:asciiTheme="majorHAnsi" w:eastAsiaTheme="majorEastAsia" w:hAnsiTheme="majorHAnsi" w:cstheme="majorBidi"/>
      <w:b/>
      <w:bCs/>
      <w:color w:val="007AC3"/>
      <w:sz w:val="18"/>
    </w:rPr>
  </w:style>
  <w:style w:type="table" w:styleId="Lichtelijst-accent3">
    <w:name w:val="Light List Accent 3"/>
    <w:basedOn w:val="Standaardtabel"/>
    <w:uiPriority w:val="61"/>
    <w:rsid w:val="00662926"/>
    <w:rPr>
      <w:rFonts w:ascii="Cambria" w:eastAsia="Cambria" w:hAnsi="Cambria"/>
      <w:lang w:eastAsia="nl-NL"/>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tblBorders>
    </w:tblPr>
    <w:tblStylePr w:type="firstRow">
      <w:pPr>
        <w:spacing w:before="0" w:after="0" w:line="240" w:lineRule="auto"/>
      </w:pPr>
      <w:rPr>
        <w:b/>
        <w:bCs/>
        <w:color w:val="FFFFFF" w:themeColor="background1"/>
      </w:rPr>
      <w:tblPr/>
      <w:tcPr>
        <w:shd w:val="clear" w:color="auto" w:fill="E6E6E6" w:themeFill="accent3"/>
      </w:tcPr>
    </w:tblStylePr>
    <w:tblStylePr w:type="lastRow">
      <w:pPr>
        <w:spacing w:before="0" w:after="0" w:line="240" w:lineRule="auto"/>
      </w:pPr>
      <w:rPr>
        <w:b/>
        <w:bCs/>
      </w:rPr>
      <w:tblPr/>
      <w:tcPr>
        <w:tcBorders>
          <w:top w:val="double" w:sz="6" w:space="0" w:color="E6E6E6" w:themeColor="accent3"/>
          <w:left w:val="single" w:sz="8" w:space="0" w:color="E6E6E6" w:themeColor="accent3"/>
          <w:bottom w:val="single" w:sz="8" w:space="0" w:color="E6E6E6" w:themeColor="accent3"/>
          <w:right w:val="single" w:sz="8" w:space="0" w:color="E6E6E6" w:themeColor="accent3"/>
        </w:tcBorders>
      </w:tcPr>
    </w:tblStylePr>
    <w:tblStylePr w:type="firstCol">
      <w:rPr>
        <w:b/>
        <w:bCs/>
      </w:rPr>
    </w:tblStylePr>
    <w:tblStylePr w:type="lastCol">
      <w:rPr>
        <w:b/>
        <w:bCs/>
      </w:rPr>
    </w:tblStylePr>
    <w:tblStylePr w:type="band1Vert">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tblStylePr w:type="band1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style>
  <w:style w:type="character" w:customStyle="1" w:styleId="Kop2Char">
    <w:name w:val="Kop 2 Char"/>
    <w:basedOn w:val="Standaardalinea-lettertype"/>
    <w:link w:val="Kop2"/>
    <w:rsid w:val="001531B1"/>
    <w:rPr>
      <w:rFonts w:asciiTheme="majorHAnsi" w:hAnsiTheme="majorHAnsi" w:cstheme="majorBidi"/>
      <w:b/>
      <w:bCs/>
      <w:color w:val="007AC3"/>
      <w:sz w:val="24"/>
    </w:rPr>
  </w:style>
  <w:style w:type="paragraph" w:customStyle="1" w:styleId="Accent-cyan">
    <w:name w:val="Accent-cyan"/>
    <w:basedOn w:val="Standaard"/>
    <w:link w:val="Accent-cyanChar"/>
    <w:semiHidden/>
    <w:qFormat/>
    <w:rsid w:val="00662926"/>
    <w:rPr>
      <w:rFonts w:ascii="Info Corr Offc Medium" w:hAnsi="Info Corr Offc Medium"/>
      <w:color w:val="00AEEF" w:themeColor="accent2"/>
      <w:sz w:val="24"/>
    </w:rPr>
  </w:style>
  <w:style w:type="character" w:customStyle="1" w:styleId="Accent-cyanChar">
    <w:name w:val="Accent-cyan Char"/>
    <w:basedOn w:val="Standaardalinea-lettertype"/>
    <w:link w:val="Accent-cyan"/>
    <w:semiHidden/>
    <w:rsid w:val="00E11F85"/>
    <w:rPr>
      <w:rFonts w:ascii="Info Corr Offc Medium" w:hAnsi="Info Corr Offc Medium"/>
      <w:color w:val="00AEEF" w:themeColor="accent2"/>
      <w:sz w:val="24"/>
      <w:lang w:val="nl-NL"/>
    </w:rPr>
  </w:style>
  <w:style w:type="paragraph" w:customStyle="1" w:styleId="Accent-lichtpaars">
    <w:name w:val="Accent-licht paars"/>
    <w:basedOn w:val="Accent-cyan"/>
    <w:link w:val="Accent-lichtpaarsChar"/>
    <w:semiHidden/>
    <w:qFormat/>
    <w:rsid w:val="00662926"/>
    <w:rPr>
      <w:color w:val="FFCB4E" w:themeColor="accent6"/>
    </w:rPr>
  </w:style>
  <w:style w:type="character" w:customStyle="1" w:styleId="Accent-lichtpaarsChar">
    <w:name w:val="Accent-licht paars Char"/>
    <w:basedOn w:val="Accent-cyanChar"/>
    <w:link w:val="Accent-lichtpaars"/>
    <w:semiHidden/>
    <w:rsid w:val="00E11F85"/>
    <w:rPr>
      <w:rFonts w:ascii="Info Corr Offc Medium" w:hAnsi="Info Corr Offc Medium"/>
      <w:color w:val="FFCB4E" w:themeColor="accent6"/>
      <w:sz w:val="24"/>
      <w:lang w:val="nl-NL"/>
    </w:rPr>
  </w:style>
  <w:style w:type="paragraph" w:customStyle="1" w:styleId="Accent-paars">
    <w:name w:val="Accent-paars"/>
    <w:basedOn w:val="Accent-lichtpaars"/>
    <w:link w:val="Accent-paarsChar"/>
    <w:semiHidden/>
    <w:qFormat/>
    <w:rsid w:val="00662926"/>
    <w:rPr>
      <w:color w:val="2E3192" w:themeColor="accent1"/>
    </w:rPr>
  </w:style>
  <w:style w:type="character" w:customStyle="1" w:styleId="Accent-paarsChar">
    <w:name w:val="Accent-paars Char"/>
    <w:basedOn w:val="Accent-lichtpaarsChar"/>
    <w:link w:val="Accent-paars"/>
    <w:semiHidden/>
    <w:rsid w:val="00E11F85"/>
    <w:rPr>
      <w:rFonts w:ascii="Info Corr Offc Medium" w:hAnsi="Info Corr Offc Medium"/>
      <w:color w:val="2E3192" w:themeColor="accent1"/>
      <w:sz w:val="24"/>
      <w:lang w:val="nl-NL"/>
    </w:rPr>
  </w:style>
  <w:style w:type="paragraph" w:customStyle="1" w:styleId="Accent-grijs">
    <w:name w:val="Accent-grijs"/>
    <w:basedOn w:val="Accent-cyan"/>
    <w:link w:val="Accent-grijsChar"/>
    <w:semiHidden/>
    <w:qFormat/>
    <w:rsid w:val="00662926"/>
    <w:rPr>
      <w:color w:val="2E3192" w:themeColor="text2"/>
    </w:rPr>
  </w:style>
  <w:style w:type="character" w:customStyle="1" w:styleId="Accent-grijsChar">
    <w:name w:val="Accent-grijs Char"/>
    <w:basedOn w:val="Accent-cyanChar"/>
    <w:link w:val="Accent-grijs"/>
    <w:semiHidden/>
    <w:rsid w:val="00E11F85"/>
    <w:rPr>
      <w:rFonts w:ascii="Info Corr Offc Medium" w:hAnsi="Info Corr Offc Medium"/>
      <w:color w:val="2E3192" w:themeColor="text2"/>
      <w:sz w:val="24"/>
      <w:lang w:val="nl-NL"/>
    </w:rPr>
  </w:style>
  <w:style w:type="character" w:customStyle="1" w:styleId="Kop1Char">
    <w:name w:val="Kop 1 Char"/>
    <w:basedOn w:val="Standaardalinea-lettertype"/>
    <w:link w:val="Kop1"/>
    <w:rsid w:val="001531B1"/>
    <w:rPr>
      <w:rFonts w:asciiTheme="majorHAnsi" w:eastAsiaTheme="majorEastAsia" w:hAnsiTheme="majorHAnsi" w:cstheme="majorBidi"/>
      <w:b/>
      <w:bCs/>
      <w:color w:val="007AC3"/>
      <w:sz w:val="32"/>
      <w:szCs w:val="40"/>
    </w:rPr>
  </w:style>
  <w:style w:type="character" w:customStyle="1" w:styleId="Kop4Char">
    <w:name w:val="Kop 4 Char"/>
    <w:basedOn w:val="Standaardalinea-lettertype"/>
    <w:link w:val="Kop4"/>
    <w:semiHidden/>
    <w:rsid w:val="00E11F85"/>
    <w:rPr>
      <w:rFonts w:asciiTheme="majorHAnsi" w:eastAsiaTheme="majorEastAsia" w:hAnsiTheme="majorHAnsi" w:cstheme="majorBidi"/>
      <w:b/>
      <w:bCs/>
      <w:i/>
      <w:iCs/>
      <w:color w:val="2E3192" w:themeColor="accent1"/>
      <w:sz w:val="18"/>
      <w:lang w:val="nl-NL"/>
    </w:rPr>
  </w:style>
  <w:style w:type="character" w:customStyle="1" w:styleId="Kop5Char">
    <w:name w:val="Kop 5 Char"/>
    <w:basedOn w:val="Standaardalinea-lettertype"/>
    <w:link w:val="Kop5"/>
    <w:semiHidden/>
    <w:rsid w:val="00E11F85"/>
    <w:rPr>
      <w:rFonts w:asciiTheme="majorHAnsi" w:eastAsiaTheme="majorEastAsia" w:hAnsiTheme="majorHAnsi" w:cstheme="majorBidi"/>
      <w:color w:val="2E3192" w:themeColor="accent1"/>
      <w:sz w:val="18"/>
      <w:lang w:val="nl-NL"/>
    </w:rPr>
  </w:style>
  <w:style w:type="character" w:customStyle="1" w:styleId="Kop6Char">
    <w:name w:val="Kop 6 Char"/>
    <w:basedOn w:val="Standaardalinea-lettertype"/>
    <w:link w:val="Kop6"/>
    <w:semiHidden/>
    <w:rsid w:val="00E11F85"/>
    <w:rPr>
      <w:rFonts w:asciiTheme="majorHAnsi" w:eastAsiaTheme="majorEastAsia" w:hAnsiTheme="majorHAnsi" w:cstheme="majorBidi"/>
      <w:i/>
      <w:iCs/>
      <w:color w:val="171848" w:themeColor="accent1" w:themeShade="7F"/>
      <w:sz w:val="18"/>
      <w:lang w:val="nl-NL"/>
    </w:rPr>
  </w:style>
  <w:style w:type="character" w:customStyle="1" w:styleId="Kop7Char">
    <w:name w:val="Kop 7 Char"/>
    <w:basedOn w:val="Standaardalinea-lettertype"/>
    <w:link w:val="Kop7"/>
    <w:semiHidden/>
    <w:rsid w:val="00E11F85"/>
    <w:rPr>
      <w:rFonts w:asciiTheme="majorHAnsi" w:eastAsiaTheme="majorEastAsia" w:hAnsiTheme="majorHAnsi" w:cstheme="majorBidi"/>
      <w:i/>
      <w:iCs/>
      <w:color w:val="666666" w:themeColor="text1" w:themeTint="BF"/>
      <w:sz w:val="18"/>
      <w:lang w:val="nl-NL"/>
    </w:rPr>
  </w:style>
  <w:style w:type="character" w:customStyle="1" w:styleId="Kop8Char">
    <w:name w:val="Kop 8 Char"/>
    <w:basedOn w:val="Standaardalinea-lettertype"/>
    <w:link w:val="Kop8"/>
    <w:semiHidden/>
    <w:rsid w:val="00E11F85"/>
    <w:rPr>
      <w:rFonts w:asciiTheme="majorHAnsi" w:eastAsiaTheme="majorEastAsia" w:hAnsiTheme="majorHAnsi" w:cstheme="majorBidi"/>
      <w:color w:val="666666" w:themeColor="text1" w:themeTint="BF"/>
      <w:sz w:val="18"/>
      <w:lang w:val="nl-NL"/>
    </w:rPr>
  </w:style>
  <w:style w:type="character" w:customStyle="1" w:styleId="Kop9Char">
    <w:name w:val="Kop 9 Char"/>
    <w:basedOn w:val="Standaardalinea-lettertype"/>
    <w:link w:val="Kop9"/>
    <w:semiHidden/>
    <w:rsid w:val="00E11F85"/>
    <w:rPr>
      <w:rFonts w:asciiTheme="majorHAnsi" w:eastAsiaTheme="majorEastAsia" w:hAnsiTheme="majorHAnsi" w:cstheme="majorBidi"/>
      <w:i/>
      <w:iCs/>
      <w:color w:val="666666" w:themeColor="text1" w:themeTint="BF"/>
      <w:sz w:val="18"/>
      <w:lang w:val="nl-NL"/>
    </w:rPr>
  </w:style>
  <w:style w:type="paragraph" w:styleId="Inhopg1">
    <w:name w:val="toc 1"/>
    <w:basedOn w:val="Standaard"/>
    <w:next w:val="Standaard"/>
    <w:uiPriority w:val="39"/>
    <w:qFormat/>
    <w:rsid w:val="00170B77"/>
    <w:pPr>
      <w:tabs>
        <w:tab w:val="left" w:pos="440"/>
        <w:tab w:val="right" w:leader="dot" w:pos="9923"/>
      </w:tabs>
      <w:spacing w:before="240"/>
      <w:ind w:left="442" w:right="442" w:hanging="442"/>
    </w:pPr>
    <w:rPr>
      <w:bCs/>
      <w:caps/>
      <w:noProof/>
      <w:color w:val="2E3192"/>
    </w:rPr>
  </w:style>
  <w:style w:type="paragraph" w:styleId="Inhopg2">
    <w:name w:val="toc 2"/>
    <w:basedOn w:val="Standaard"/>
    <w:next w:val="Standaard"/>
    <w:uiPriority w:val="39"/>
    <w:qFormat/>
    <w:rsid w:val="00170B77"/>
    <w:pPr>
      <w:tabs>
        <w:tab w:val="left" w:pos="1106"/>
        <w:tab w:val="right" w:leader="dot" w:pos="9923"/>
      </w:tabs>
      <w:ind w:left="1105" w:right="442" w:hanging="663"/>
    </w:pPr>
    <w:rPr>
      <w:rFonts w:cstheme="minorHAnsi"/>
      <w:bCs/>
      <w:noProof/>
      <w:sz w:val="16"/>
    </w:rPr>
  </w:style>
  <w:style w:type="paragraph" w:styleId="Inhopg3">
    <w:name w:val="toc 3"/>
    <w:basedOn w:val="Standaard"/>
    <w:next w:val="Standaard"/>
    <w:uiPriority w:val="39"/>
    <w:qFormat/>
    <w:rsid w:val="00170B77"/>
    <w:pPr>
      <w:tabs>
        <w:tab w:val="left" w:pos="1106"/>
        <w:tab w:val="right" w:leader="dot" w:pos="9923"/>
      </w:tabs>
      <w:ind w:left="1105" w:right="442" w:hanging="663"/>
    </w:pPr>
    <w:rPr>
      <w:rFonts w:cstheme="minorHAnsi"/>
      <w:sz w:val="16"/>
    </w:rPr>
  </w:style>
  <w:style w:type="paragraph" w:styleId="Lijstopsomteken2">
    <w:name w:val="List Bullet 2"/>
    <w:basedOn w:val="Standaard"/>
    <w:uiPriority w:val="36"/>
    <w:semiHidden/>
    <w:unhideWhenUsed/>
    <w:qFormat/>
    <w:rsid w:val="00662926"/>
    <w:pPr>
      <w:numPr>
        <w:numId w:val="4"/>
      </w:numPr>
      <w:spacing w:after="120" w:line="300" w:lineRule="auto"/>
      <w:contextualSpacing/>
    </w:pPr>
    <w:rPr>
      <w:rFonts w:ascii="Verdana" w:eastAsia="Times New Roman" w:hAnsi="Verdana"/>
      <w:color w:val="4C4C4C"/>
    </w:rPr>
  </w:style>
  <w:style w:type="character" w:styleId="Nadruk">
    <w:name w:val="Emphasis"/>
    <w:basedOn w:val="Standaardalinea-lettertype"/>
    <w:uiPriority w:val="20"/>
    <w:semiHidden/>
    <w:qFormat/>
    <w:rsid w:val="00662926"/>
    <w:rPr>
      <w:rFonts w:asciiTheme="minorHAnsi" w:hAnsiTheme="minorHAnsi" w:cs="Times New Roman"/>
      <w:i/>
      <w:iCs/>
      <w:color w:val="00AEEF" w:themeColor="accent2"/>
      <w:sz w:val="18"/>
      <w:lang w:val="nl-NL"/>
    </w:rPr>
  </w:style>
  <w:style w:type="paragraph" w:styleId="Geenafstand">
    <w:name w:val="No Spacing"/>
    <w:aliases w:val="Tabel in plan"/>
    <w:uiPriority w:val="1"/>
    <w:semiHidden/>
    <w:qFormat/>
    <w:rsid w:val="00662926"/>
    <w:pPr>
      <w:spacing w:line="360" w:lineRule="auto"/>
    </w:pPr>
    <w:rPr>
      <w:rFonts w:ascii="Verdana" w:hAnsi="Verdana"/>
      <w:sz w:val="18"/>
    </w:rPr>
  </w:style>
  <w:style w:type="paragraph" w:styleId="Lijstalinea">
    <w:name w:val="List Paragraph"/>
    <w:basedOn w:val="Standaard"/>
    <w:uiPriority w:val="34"/>
    <w:qFormat/>
    <w:rsid w:val="00927FE7"/>
  </w:style>
  <w:style w:type="paragraph" w:styleId="Kopvaninhoudsopgave">
    <w:name w:val="TOC Heading"/>
    <w:basedOn w:val="Kop1"/>
    <w:next w:val="Standaard"/>
    <w:uiPriority w:val="39"/>
    <w:semiHidden/>
    <w:unhideWhenUsed/>
    <w:qFormat/>
    <w:rsid w:val="00662926"/>
    <w:pPr>
      <w:numPr>
        <w:numId w:val="0"/>
      </w:numPr>
      <w:spacing w:before="480" w:line="276" w:lineRule="auto"/>
      <w:ind w:left="432" w:hanging="432"/>
      <w:outlineLvl w:val="9"/>
    </w:pPr>
    <w:rPr>
      <w:rFonts w:eastAsia="Calibri" w:cs="Times New Roman"/>
      <w:bCs w:val="0"/>
      <w:color w:val="00AEEF"/>
    </w:rPr>
  </w:style>
  <w:style w:type="paragraph" w:styleId="Voetnoottekst">
    <w:name w:val="footnote text"/>
    <w:basedOn w:val="Standaard"/>
    <w:link w:val="VoetnoottekstChar"/>
    <w:uiPriority w:val="99"/>
    <w:unhideWhenUsed/>
    <w:rsid w:val="00662926"/>
    <w:pPr>
      <w:spacing w:line="240" w:lineRule="auto"/>
    </w:pPr>
    <w:rPr>
      <w:sz w:val="12"/>
    </w:rPr>
  </w:style>
  <w:style w:type="character" w:customStyle="1" w:styleId="VoetnoottekstChar">
    <w:name w:val="Voetnoottekst Char"/>
    <w:basedOn w:val="Standaardalinea-lettertype"/>
    <w:link w:val="Voetnoottekst"/>
    <w:uiPriority w:val="99"/>
    <w:rsid w:val="00662926"/>
    <w:rPr>
      <w:rFonts w:asciiTheme="minorHAnsi" w:hAnsiTheme="minorHAnsi"/>
      <w:color w:val="333333" w:themeColor="text1"/>
      <w:sz w:val="12"/>
      <w:lang w:val="nl-NL"/>
    </w:rPr>
  </w:style>
  <w:style w:type="character" w:styleId="Voetnootmarkering">
    <w:name w:val="footnote reference"/>
    <w:basedOn w:val="Standaardalinea-lettertype"/>
    <w:uiPriority w:val="99"/>
    <w:unhideWhenUsed/>
    <w:rsid w:val="00662926"/>
    <w:rPr>
      <w:vertAlign w:val="superscript"/>
      <w:lang w:val="nl-NL"/>
    </w:rPr>
  </w:style>
  <w:style w:type="paragraph" w:styleId="Ballontekst">
    <w:name w:val="Balloon Text"/>
    <w:basedOn w:val="Standaard"/>
    <w:link w:val="BallontekstChar"/>
    <w:uiPriority w:val="99"/>
    <w:semiHidden/>
    <w:unhideWhenUsed/>
    <w:rsid w:val="0066292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2926"/>
    <w:rPr>
      <w:rFonts w:ascii="Tahoma" w:hAnsi="Tahoma" w:cs="Tahoma"/>
      <w:color w:val="333333" w:themeColor="text1"/>
      <w:sz w:val="16"/>
      <w:szCs w:val="16"/>
      <w:lang w:val="nl-NL"/>
    </w:rPr>
  </w:style>
  <w:style w:type="character" w:styleId="Verwijzingopmerking">
    <w:name w:val="annotation reference"/>
    <w:basedOn w:val="Standaardalinea-lettertype"/>
    <w:uiPriority w:val="99"/>
    <w:semiHidden/>
    <w:rsid w:val="00662926"/>
    <w:rPr>
      <w:sz w:val="16"/>
      <w:szCs w:val="16"/>
      <w:lang w:val="nl-NL"/>
    </w:rPr>
  </w:style>
  <w:style w:type="paragraph" w:styleId="Tekstopmerking">
    <w:name w:val="annotation text"/>
    <w:basedOn w:val="Standaard"/>
    <w:link w:val="TekstopmerkingChar"/>
    <w:uiPriority w:val="99"/>
    <w:rsid w:val="00662926"/>
    <w:pPr>
      <w:spacing w:line="240" w:lineRule="auto"/>
    </w:pPr>
  </w:style>
  <w:style w:type="character" w:customStyle="1" w:styleId="TekstopmerkingChar">
    <w:name w:val="Tekst opmerking Char"/>
    <w:basedOn w:val="Standaardalinea-lettertype"/>
    <w:link w:val="Tekstopmerking"/>
    <w:uiPriority w:val="99"/>
    <w:rsid w:val="00155B75"/>
    <w:rPr>
      <w:rFonts w:asciiTheme="minorHAnsi" w:hAnsiTheme="minorHAnsi"/>
      <w:color w:val="333333" w:themeColor="text1"/>
      <w:sz w:val="18"/>
      <w:lang w:val="nl-NL"/>
    </w:rPr>
  </w:style>
  <w:style w:type="paragraph" w:styleId="Onderwerpvanopmerking">
    <w:name w:val="annotation subject"/>
    <w:basedOn w:val="Tekstopmerking"/>
    <w:next w:val="Tekstopmerking"/>
    <w:link w:val="OnderwerpvanopmerkingChar"/>
    <w:uiPriority w:val="99"/>
    <w:semiHidden/>
    <w:rsid w:val="00662926"/>
    <w:rPr>
      <w:b/>
      <w:bCs/>
    </w:rPr>
  </w:style>
  <w:style w:type="character" w:customStyle="1" w:styleId="OnderwerpvanopmerkingChar">
    <w:name w:val="Onderwerp van opmerking Char"/>
    <w:basedOn w:val="TekstopmerkingChar"/>
    <w:link w:val="Onderwerpvanopmerking"/>
    <w:uiPriority w:val="99"/>
    <w:semiHidden/>
    <w:rsid w:val="00662926"/>
    <w:rPr>
      <w:rFonts w:asciiTheme="minorHAnsi" w:hAnsiTheme="minorHAnsi"/>
      <w:b/>
      <w:bCs/>
      <w:color w:val="333333" w:themeColor="text1"/>
      <w:sz w:val="18"/>
      <w:lang w:val="nl-NL"/>
    </w:rPr>
  </w:style>
  <w:style w:type="table" w:styleId="Tabelraster">
    <w:name w:val="Table Grid"/>
    <w:basedOn w:val="Standaardtabel"/>
    <w:uiPriority w:val="59"/>
    <w:rsid w:val="00662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Gemiddeldraster3-accent2"/>
    <w:uiPriority w:val="99"/>
    <w:rsid w:val="00662926"/>
    <w:pPr>
      <w:spacing w:line="240" w:lineRule="exact"/>
    </w:pPr>
    <w:rPr>
      <w:rFonts w:ascii="InfoOffice" w:hAnsi="InfoOffice"/>
      <w:sz w:val="18"/>
      <w:lang w:val="en-US" w:eastAsia="nl-NL"/>
    </w:rPr>
    <w:tblPr/>
    <w:tcPr>
      <w:shd w:val="clear" w:color="auto" w:fill="7567AD" w:themeFill="background2"/>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567AD" w:themeFill="background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567AD" w:themeFill="background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567AD" w:themeFill="background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D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D9FF" w:themeFill="accent2" w:themeFillTint="7F"/>
      </w:tcPr>
    </w:tblStylePr>
  </w:style>
  <w:style w:type="paragraph" w:styleId="Eindnoottekst">
    <w:name w:val="endnote text"/>
    <w:basedOn w:val="Standaard"/>
    <w:link w:val="EindnoottekstChar"/>
    <w:uiPriority w:val="99"/>
    <w:unhideWhenUsed/>
    <w:rsid w:val="00242980"/>
    <w:pPr>
      <w:spacing w:line="240" w:lineRule="auto"/>
    </w:pPr>
    <w:rPr>
      <w:sz w:val="12"/>
    </w:rPr>
  </w:style>
  <w:style w:type="character" w:customStyle="1" w:styleId="EindnoottekstChar">
    <w:name w:val="Eindnoottekst Char"/>
    <w:basedOn w:val="Standaardalinea-lettertype"/>
    <w:link w:val="Eindnoottekst"/>
    <w:uiPriority w:val="99"/>
    <w:rsid w:val="00242980"/>
    <w:rPr>
      <w:rFonts w:asciiTheme="minorHAnsi" w:hAnsiTheme="minorHAnsi"/>
      <w:color w:val="333333" w:themeColor="text1"/>
      <w:sz w:val="12"/>
      <w:lang w:val="nl-NL"/>
    </w:rPr>
  </w:style>
  <w:style w:type="character" w:styleId="Eindnootmarkering">
    <w:name w:val="endnote reference"/>
    <w:basedOn w:val="Standaardalinea-lettertype"/>
    <w:uiPriority w:val="99"/>
    <w:unhideWhenUsed/>
    <w:rsid w:val="00662926"/>
    <w:rPr>
      <w:vertAlign w:val="superscript"/>
      <w:lang w:val="nl-NL"/>
    </w:rPr>
  </w:style>
  <w:style w:type="table" w:styleId="Gemiddeldraster3-accent2">
    <w:name w:val="Medium Grid 3 Accent 2"/>
    <w:basedOn w:val="Standaardtabel"/>
    <w:uiPriority w:val="69"/>
    <w:rsid w:val="006629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CEC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EE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EE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D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D9FF" w:themeFill="accent2" w:themeFillTint="7F"/>
      </w:tcPr>
    </w:tblStylePr>
  </w:style>
  <w:style w:type="paragraph" w:styleId="Koptekst">
    <w:name w:val="header"/>
    <w:basedOn w:val="Standaard"/>
    <w:link w:val="KoptekstChar"/>
    <w:uiPriority w:val="99"/>
    <w:unhideWhenUsed/>
    <w:rsid w:val="00662926"/>
    <w:pPr>
      <w:tabs>
        <w:tab w:val="center" w:pos="4536"/>
        <w:tab w:val="right" w:pos="9072"/>
      </w:tabs>
      <w:spacing w:line="240" w:lineRule="auto"/>
    </w:pPr>
    <w:rPr>
      <w:rFonts w:eastAsia="Times New Roman"/>
      <w:b/>
      <w:color w:val="13007C"/>
      <w:sz w:val="24"/>
      <w:lang w:bidi="en-US"/>
    </w:rPr>
  </w:style>
  <w:style w:type="character" w:customStyle="1" w:styleId="KoptekstChar">
    <w:name w:val="Koptekst Char"/>
    <w:basedOn w:val="Standaardalinea-lettertype"/>
    <w:link w:val="Koptekst"/>
    <w:uiPriority w:val="99"/>
    <w:rsid w:val="00662926"/>
    <w:rPr>
      <w:rFonts w:asciiTheme="minorHAnsi" w:eastAsia="Times New Roman" w:hAnsiTheme="minorHAnsi"/>
      <w:b/>
      <w:color w:val="13007C"/>
      <w:sz w:val="24"/>
      <w:lang w:val="nl-NL" w:bidi="en-US"/>
    </w:rPr>
  </w:style>
  <w:style w:type="paragraph" w:styleId="Voettekst">
    <w:name w:val="footer"/>
    <w:basedOn w:val="Standaard"/>
    <w:link w:val="VoettekstChar"/>
    <w:uiPriority w:val="99"/>
    <w:unhideWhenUsed/>
    <w:rsid w:val="00662926"/>
    <w:pPr>
      <w:tabs>
        <w:tab w:val="center" w:pos="4536"/>
        <w:tab w:val="right" w:pos="9072"/>
      </w:tabs>
      <w:spacing w:line="240" w:lineRule="auto"/>
    </w:pPr>
    <w:rPr>
      <w:rFonts w:eastAsia="Info Corr Offc"/>
      <w:noProof/>
      <w:color w:val="2E3192" w:themeColor="accent1"/>
      <w:sz w:val="16"/>
      <w:szCs w:val="16"/>
      <w:lang w:bidi="en-US"/>
    </w:rPr>
  </w:style>
  <w:style w:type="character" w:customStyle="1" w:styleId="VoettekstChar">
    <w:name w:val="Voettekst Char"/>
    <w:basedOn w:val="Standaardalinea-lettertype"/>
    <w:link w:val="Voettekst"/>
    <w:uiPriority w:val="99"/>
    <w:rsid w:val="00662926"/>
    <w:rPr>
      <w:rFonts w:asciiTheme="minorHAnsi" w:eastAsia="Info Corr Offc" w:hAnsiTheme="minorHAnsi"/>
      <w:noProof/>
      <w:color w:val="2E3192" w:themeColor="accent1"/>
      <w:sz w:val="16"/>
      <w:szCs w:val="16"/>
      <w:lang w:val="nl-NL" w:bidi="en-US"/>
    </w:rPr>
  </w:style>
  <w:style w:type="character" w:styleId="Hyperlink">
    <w:name w:val="Hyperlink"/>
    <w:basedOn w:val="Standaardalinea-lettertype"/>
    <w:uiPriority w:val="99"/>
    <w:unhideWhenUsed/>
    <w:rsid w:val="00EA49A1"/>
    <w:rPr>
      <w:color w:val="2E3192" w:themeColor="text2"/>
      <w:u w:val="single"/>
      <w:lang w:val="nl-NL"/>
    </w:rPr>
  </w:style>
  <w:style w:type="table" w:styleId="Lichtearcering-accent2">
    <w:name w:val="Light Shading Accent 2"/>
    <w:basedOn w:val="Standaardtabel"/>
    <w:uiPriority w:val="60"/>
    <w:rsid w:val="00662926"/>
    <w:rPr>
      <w:color w:val="0081B3" w:themeColor="accent2" w:themeShade="BF"/>
    </w:rPr>
    <w:tblPr>
      <w:tblStyleRowBandSize w:val="1"/>
      <w:tblStyleColBandSize w:val="1"/>
      <w:tblBorders>
        <w:top w:val="single" w:sz="8" w:space="0" w:color="00AEEF" w:themeColor="accent2"/>
        <w:bottom w:val="single" w:sz="8" w:space="0" w:color="00AEEF" w:themeColor="accent2"/>
      </w:tblBorders>
    </w:tblPr>
    <w:tblStylePr w:type="firstRow">
      <w:pPr>
        <w:spacing w:before="0" w:after="0" w:line="240" w:lineRule="auto"/>
      </w:pPr>
      <w:rPr>
        <w:b/>
        <w:bCs/>
      </w:rPr>
      <w:tblPr/>
      <w:tcPr>
        <w:tcBorders>
          <w:top w:val="single" w:sz="8" w:space="0" w:color="00AEEF" w:themeColor="accent2"/>
          <w:left w:val="nil"/>
          <w:bottom w:val="single" w:sz="8" w:space="0" w:color="00AEEF" w:themeColor="accent2"/>
          <w:right w:val="nil"/>
          <w:insideH w:val="nil"/>
          <w:insideV w:val="nil"/>
        </w:tcBorders>
      </w:tcPr>
    </w:tblStylePr>
    <w:tblStylePr w:type="lastRow">
      <w:pPr>
        <w:spacing w:before="0" w:after="0" w:line="240" w:lineRule="auto"/>
      </w:pPr>
      <w:rPr>
        <w:b/>
        <w:bCs/>
      </w:rPr>
      <w:tblPr/>
      <w:tcPr>
        <w:tcBorders>
          <w:top w:val="single" w:sz="8" w:space="0" w:color="00AEEF" w:themeColor="accent2"/>
          <w:left w:val="nil"/>
          <w:bottom w:val="single" w:sz="8" w:space="0" w:color="00AEE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ECFF" w:themeFill="accent2" w:themeFillTint="3F"/>
      </w:tcPr>
    </w:tblStylePr>
    <w:tblStylePr w:type="band1Horz">
      <w:tblPr/>
      <w:tcPr>
        <w:tcBorders>
          <w:left w:val="nil"/>
          <w:right w:val="nil"/>
          <w:insideH w:val="nil"/>
          <w:insideV w:val="nil"/>
        </w:tcBorders>
        <w:shd w:val="clear" w:color="auto" w:fill="BCECFF" w:themeFill="accent2" w:themeFillTint="3F"/>
      </w:tcPr>
    </w:tblStylePr>
  </w:style>
  <w:style w:type="table" w:customStyle="1" w:styleId="Lichtearcering1">
    <w:name w:val="Lichte arcering1"/>
    <w:basedOn w:val="Standaardtabel"/>
    <w:uiPriority w:val="60"/>
    <w:rsid w:val="00662926"/>
    <w:rPr>
      <w:color w:val="262626" w:themeColor="text1" w:themeShade="BF"/>
    </w:rPr>
    <w:tblPr>
      <w:tblStyleRowBandSize w:val="1"/>
      <w:tblStyleColBandSize w:val="1"/>
      <w:tblBorders>
        <w:top w:val="single" w:sz="8" w:space="0" w:color="333333" w:themeColor="text1"/>
        <w:bottom w:val="single" w:sz="8" w:space="0" w:color="333333" w:themeColor="text1"/>
      </w:tblBorders>
    </w:tblPr>
    <w:tblStylePr w:type="fir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la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character" w:styleId="Tekstvantijdelijkeaanduiding">
    <w:name w:val="Placeholder Text"/>
    <w:basedOn w:val="Standaardalinea-lettertype"/>
    <w:uiPriority w:val="99"/>
    <w:semiHidden/>
    <w:rsid w:val="00662926"/>
    <w:rPr>
      <w:color w:val="808080"/>
      <w:lang w:val="nl-NL"/>
    </w:rPr>
  </w:style>
  <w:style w:type="paragraph" w:styleId="E-mailhandtekening">
    <w:name w:val="E-mail Signature"/>
    <w:basedOn w:val="Standaard"/>
    <w:link w:val="E-mailhandtekeningChar"/>
    <w:uiPriority w:val="99"/>
    <w:semiHidden/>
    <w:unhideWhenUsed/>
    <w:rsid w:val="00662926"/>
    <w:pPr>
      <w:spacing w:line="240" w:lineRule="auto"/>
    </w:pPr>
    <w:rPr>
      <w:rFonts w:eastAsiaTheme="minorEastAsia" w:cstheme="minorBidi"/>
      <w:sz w:val="22"/>
      <w:szCs w:val="22"/>
      <w:lang w:eastAsia="nl-NL"/>
    </w:rPr>
  </w:style>
  <w:style w:type="character" w:customStyle="1" w:styleId="E-mailhandtekeningChar">
    <w:name w:val="E-mailhandtekening Char"/>
    <w:basedOn w:val="Standaardalinea-lettertype"/>
    <w:link w:val="E-mailhandtekening"/>
    <w:uiPriority w:val="99"/>
    <w:semiHidden/>
    <w:rsid w:val="00662926"/>
    <w:rPr>
      <w:rFonts w:asciiTheme="minorHAnsi" w:eastAsiaTheme="minorEastAsia" w:hAnsiTheme="minorHAnsi" w:cstheme="minorBidi"/>
      <w:color w:val="333333" w:themeColor="text1"/>
      <w:sz w:val="22"/>
      <w:szCs w:val="22"/>
      <w:lang w:val="nl-NL" w:eastAsia="nl-NL"/>
    </w:rPr>
  </w:style>
  <w:style w:type="paragraph" w:styleId="Normaalweb">
    <w:name w:val="Normal (Web)"/>
    <w:basedOn w:val="Standaard"/>
    <w:uiPriority w:val="99"/>
    <w:semiHidden/>
    <w:unhideWhenUsed/>
    <w:rsid w:val="00662926"/>
    <w:pPr>
      <w:spacing w:before="100" w:beforeAutospacing="1" w:after="100" w:afterAutospacing="1" w:line="240" w:lineRule="auto"/>
    </w:pPr>
    <w:rPr>
      <w:rFonts w:ascii="Times New Roman" w:eastAsiaTheme="minorEastAsia" w:hAnsi="Times New Roman"/>
      <w:sz w:val="24"/>
      <w:szCs w:val="24"/>
      <w:lang w:eastAsia="nl-NL"/>
    </w:rPr>
  </w:style>
  <w:style w:type="character" w:styleId="Subtielebenadrukking">
    <w:name w:val="Subtle Emphasis"/>
    <w:basedOn w:val="Standaardalinea-lettertype"/>
    <w:uiPriority w:val="99"/>
    <w:semiHidden/>
    <w:qFormat/>
    <w:rsid w:val="00662926"/>
    <w:rPr>
      <w:rFonts w:ascii="Times New Roman" w:hAnsi="Times New Roman" w:cs="Times New Roman"/>
      <w:i/>
      <w:iCs/>
      <w:color w:val="auto"/>
      <w:kern w:val="16"/>
      <w:sz w:val="20"/>
      <w:szCs w:val="20"/>
      <w:lang w:val="nl-NL"/>
    </w:rPr>
  </w:style>
  <w:style w:type="character" w:styleId="GevolgdeHyperlink">
    <w:name w:val="FollowedHyperlink"/>
    <w:basedOn w:val="Standaardalinea-lettertype"/>
    <w:uiPriority w:val="99"/>
    <w:semiHidden/>
    <w:unhideWhenUsed/>
    <w:rsid w:val="00EA49A1"/>
    <w:rPr>
      <w:color w:val="auto"/>
      <w:u w:val="single"/>
      <w:lang w:val="nl-NL"/>
    </w:rPr>
  </w:style>
  <w:style w:type="table" w:customStyle="1" w:styleId="Lichtearcering-accent11">
    <w:name w:val="Lichte arcering - accent 11"/>
    <w:basedOn w:val="Standaardtabel"/>
    <w:uiPriority w:val="60"/>
    <w:rsid w:val="00662926"/>
    <w:rPr>
      <w:color w:val="22246D" w:themeColor="accent1" w:themeShade="BF"/>
    </w:rPr>
    <w:tblPr>
      <w:tblStyleRowBandSize w:val="1"/>
      <w:tblStyleColBandSize w:val="1"/>
      <w:tblBorders>
        <w:top w:val="single" w:sz="8" w:space="0" w:color="2E3192" w:themeColor="accent1"/>
        <w:bottom w:val="single" w:sz="8" w:space="0" w:color="2E3192" w:themeColor="accent1"/>
      </w:tblBorders>
    </w:tblPr>
    <w:tblStylePr w:type="fir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la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left w:val="nil"/>
          <w:right w:val="nil"/>
          <w:insideH w:val="nil"/>
          <w:insideV w:val="nil"/>
        </w:tcBorders>
        <w:shd w:val="clear" w:color="auto" w:fill="C3C4EC" w:themeFill="accent1" w:themeFillTint="3F"/>
      </w:tcPr>
    </w:tblStylePr>
  </w:style>
  <w:style w:type="table" w:styleId="Lichtelijst-accent6">
    <w:name w:val="Light List Accent 6"/>
    <w:basedOn w:val="Standaardtabel"/>
    <w:uiPriority w:val="61"/>
    <w:rsid w:val="00662926"/>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tblBorders>
    </w:tblPr>
    <w:tblStylePr w:type="firstRow">
      <w:pPr>
        <w:spacing w:before="0" w:after="0" w:line="240" w:lineRule="auto"/>
      </w:pPr>
      <w:rPr>
        <w:b/>
        <w:bCs/>
        <w:color w:val="FFFFFF" w:themeColor="background1"/>
      </w:rPr>
      <w:tblPr/>
      <w:tcPr>
        <w:shd w:val="clear" w:color="auto" w:fill="FFCB4E" w:themeFill="accent6"/>
      </w:tcPr>
    </w:tblStylePr>
    <w:tblStylePr w:type="lastRow">
      <w:pPr>
        <w:spacing w:before="0" w:after="0" w:line="240" w:lineRule="auto"/>
      </w:pPr>
      <w:rPr>
        <w:b/>
        <w:bCs/>
      </w:rPr>
      <w:tblPr/>
      <w:tcPr>
        <w:tcBorders>
          <w:top w:val="double" w:sz="6" w:space="0" w:color="FFCB4E" w:themeColor="accent6"/>
          <w:left w:val="single" w:sz="8" w:space="0" w:color="FFCB4E" w:themeColor="accent6"/>
          <w:bottom w:val="single" w:sz="8" w:space="0" w:color="FFCB4E" w:themeColor="accent6"/>
          <w:right w:val="single" w:sz="8" w:space="0" w:color="FFCB4E" w:themeColor="accent6"/>
        </w:tcBorders>
      </w:tcPr>
    </w:tblStylePr>
    <w:tblStylePr w:type="firstCol">
      <w:rPr>
        <w:b/>
        <w:bCs/>
      </w:rPr>
    </w:tblStylePr>
    <w:tblStylePr w:type="lastCol">
      <w:rPr>
        <w:b/>
        <w:bCs/>
      </w:rPr>
    </w:tblStylePr>
    <w:tblStylePr w:type="band1Vert">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tblStylePr w:type="band1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style>
  <w:style w:type="paragraph" w:styleId="Revisie">
    <w:name w:val="Revision"/>
    <w:hidden/>
    <w:uiPriority w:val="99"/>
    <w:semiHidden/>
    <w:rsid w:val="002747E1"/>
    <w:rPr>
      <w:rFonts w:ascii="Info Corr Offc" w:hAnsi="Info Corr Offc"/>
      <w:color w:val="191919" w:themeColor="text1" w:themeShade="80"/>
      <w:sz w:val="18"/>
    </w:rPr>
  </w:style>
  <w:style w:type="paragraph" w:customStyle="1" w:styleId="doTitle">
    <w:name w:val="doTitle"/>
    <w:basedOn w:val="Geenafstand"/>
    <w:next w:val="Standaard"/>
    <w:qFormat/>
    <w:rsid w:val="007D1382"/>
    <w:pPr>
      <w:spacing w:before="120" w:line="240" w:lineRule="auto"/>
    </w:pPr>
    <w:rPr>
      <w:rFonts w:asciiTheme="majorHAnsi" w:hAnsiTheme="majorHAnsi"/>
      <w:b/>
      <w:color w:val="FFFFFF" w:themeColor="background1"/>
      <w:sz w:val="72"/>
      <w:szCs w:val="40"/>
      <w:lang w:eastAsia="nl-NL"/>
    </w:rPr>
  </w:style>
  <w:style w:type="paragraph" w:customStyle="1" w:styleId="doSubTitle">
    <w:name w:val="doSubTitle"/>
    <w:basedOn w:val="Geenafstand"/>
    <w:next w:val="Standaard"/>
    <w:qFormat/>
    <w:rsid w:val="007D1382"/>
    <w:pPr>
      <w:spacing w:before="120" w:line="240" w:lineRule="auto"/>
    </w:pPr>
    <w:rPr>
      <w:rFonts w:asciiTheme="majorHAnsi" w:hAnsiTheme="majorHAnsi"/>
      <w:b/>
      <w:color w:val="FFFFFF" w:themeColor="background1"/>
      <w:sz w:val="36"/>
      <w:szCs w:val="40"/>
      <w:lang w:eastAsia="nl-NL"/>
    </w:rPr>
  </w:style>
  <w:style w:type="paragraph" w:customStyle="1" w:styleId="Hidden">
    <w:name w:val="Hidden"/>
    <w:basedOn w:val="Standaard"/>
    <w:next w:val="Standaard"/>
    <w:semiHidden/>
    <w:rsid w:val="00662926"/>
    <w:pPr>
      <w:framePr w:w="957" w:h="901" w:hSpace="141" w:wrap="around" w:vAnchor="page" w:hAnchor="page" w:x="555" w:y="536"/>
    </w:pPr>
    <w:rPr>
      <w:rFonts w:asciiTheme="majorHAnsi" w:eastAsia="Times New Roman" w:hAnsiTheme="majorHAnsi" w:cstheme="minorBidi"/>
      <w:vanish/>
      <w:szCs w:val="18"/>
      <w:lang w:eastAsia="nl-NL"/>
    </w:rPr>
  </w:style>
  <w:style w:type="paragraph" w:customStyle="1" w:styleId="doBullet">
    <w:name w:val="do_Bullet"/>
    <w:basedOn w:val="Lijstalinea"/>
    <w:qFormat/>
    <w:rsid w:val="00662926"/>
    <w:pPr>
      <w:numPr>
        <w:numId w:val="2"/>
      </w:numPr>
    </w:pPr>
    <w:rPr>
      <w:rFonts w:eastAsia="PMingLiU" w:cstheme="minorBidi"/>
      <w:szCs w:val="18"/>
      <w:lang w:eastAsia="zh-TW" w:bidi="hi-IN"/>
    </w:rPr>
  </w:style>
  <w:style w:type="paragraph" w:customStyle="1" w:styleId="doNumbering">
    <w:name w:val="do_Numbering"/>
    <w:basedOn w:val="Lijstalinea"/>
    <w:qFormat/>
    <w:rsid w:val="00662926"/>
    <w:pPr>
      <w:numPr>
        <w:numId w:val="3"/>
      </w:numPr>
    </w:pPr>
    <w:rPr>
      <w:rFonts w:eastAsia="PMingLiU" w:cstheme="minorBidi"/>
      <w:szCs w:val="18"/>
      <w:lang w:eastAsia="zh-TW" w:bidi="hi-IN"/>
    </w:rPr>
  </w:style>
  <w:style w:type="paragraph" w:styleId="Inhopg4">
    <w:name w:val="toc 4"/>
    <w:basedOn w:val="Standaard"/>
    <w:next w:val="Standaard"/>
    <w:uiPriority w:val="39"/>
    <w:semiHidden/>
    <w:rsid w:val="00662926"/>
    <w:pPr>
      <w:spacing w:after="100"/>
      <w:ind w:left="540"/>
    </w:pPr>
  </w:style>
  <w:style w:type="paragraph" w:styleId="Inhopg5">
    <w:name w:val="toc 5"/>
    <w:basedOn w:val="Standaard"/>
    <w:next w:val="Standaard"/>
    <w:uiPriority w:val="39"/>
    <w:semiHidden/>
    <w:rsid w:val="00662926"/>
    <w:pPr>
      <w:spacing w:after="100"/>
      <w:ind w:left="720"/>
    </w:pPr>
  </w:style>
  <w:style w:type="paragraph" w:styleId="Inhopg6">
    <w:name w:val="toc 6"/>
    <w:basedOn w:val="Standaard"/>
    <w:next w:val="Standaard"/>
    <w:uiPriority w:val="39"/>
    <w:semiHidden/>
    <w:rsid w:val="00662926"/>
    <w:pPr>
      <w:spacing w:after="100"/>
      <w:ind w:left="900"/>
    </w:pPr>
  </w:style>
  <w:style w:type="paragraph" w:styleId="Inhopg7">
    <w:name w:val="toc 7"/>
    <w:basedOn w:val="Standaard"/>
    <w:next w:val="Standaard"/>
    <w:uiPriority w:val="39"/>
    <w:semiHidden/>
    <w:rsid w:val="00662926"/>
    <w:pPr>
      <w:spacing w:after="100"/>
      <w:ind w:left="1080"/>
    </w:pPr>
  </w:style>
  <w:style w:type="paragraph" w:styleId="Inhopg8">
    <w:name w:val="toc 8"/>
    <w:basedOn w:val="Standaard"/>
    <w:next w:val="Standaard"/>
    <w:uiPriority w:val="39"/>
    <w:semiHidden/>
    <w:rsid w:val="00662926"/>
    <w:pPr>
      <w:spacing w:after="100"/>
      <w:ind w:left="1260"/>
    </w:pPr>
  </w:style>
  <w:style w:type="paragraph" w:styleId="Inhopg9">
    <w:name w:val="toc 9"/>
    <w:basedOn w:val="Standaard"/>
    <w:next w:val="Standaard"/>
    <w:uiPriority w:val="39"/>
    <w:semiHidden/>
    <w:rsid w:val="00662926"/>
    <w:pPr>
      <w:spacing w:after="100"/>
      <w:ind w:left="1440"/>
    </w:pPr>
  </w:style>
  <w:style w:type="paragraph" w:customStyle="1" w:styleId="doTussenkopje">
    <w:name w:val="do_Tussenkopje"/>
    <w:basedOn w:val="Standaard"/>
    <w:next w:val="Standaard"/>
    <w:qFormat/>
    <w:rsid w:val="00662926"/>
    <w:pPr>
      <w:spacing w:before="200"/>
    </w:pPr>
    <w:rPr>
      <w:b/>
      <w:color w:val="2E3192" w:themeColor="text2"/>
    </w:rPr>
  </w:style>
  <w:style w:type="paragraph" w:styleId="Bibliografie">
    <w:name w:val="Bibliography"/>
    <w:basedOn w:val="Standaard"/>
    <w:next w:val="Standaard"/>
    <w:uiPriority w:val="37"/>
    <w:semiHidden/>
    <w:unhideWhenUsed/>
    <w:rsid w:val="00242980"/>
  </w:style>
  <w:style w:type="paragraph" w:styleId="Bloktekst">
    <w:name w:val="Block Text"/>
    <w:basedOn w:val="Standaard"/>
    <w:uiPriority w:val="99"/>
    <w:semiHidden/>
    <w:unhideWhenUsed/>
    <w:rsid w:val="00242980"/>
    <w:pPr>
      <w:pBdr>
        <w:top w:val="single" w:sz="2" w:space="10" w:color="2E3192" w:themeColor="accent1" w:frame="1"/>
        <w:left w:val="single" w:sz="2" w:space="10" w:color="2E3192" w:themeColor="accent1" w:frame="1"/>
        <w:bottom w:val="single" w:sz="2" w:space="10" w:color="2E3192" w:themeColor="accent1" w:frame="1"/>
        <w:right w:val="single" w:sz="2" w:space="10" w:color="2E3192" w:themeColor="accent1" w:frame="1"/>
      </w:pBdr>
      <w:ind w:left="1152" w:right="1152"/>
    </w:pPr>
    <w:rPr>
      <w:rFonts w:eastAsiaTheme="minorEastAsia" w:cstheme="minorBidi"/>
      <w:i/>
      <w:iCs/>
      <w:color w:val="2E3192" w:themeColor="accent1"/>
    </w:rPr>
  </w:style>
  <w:style w:type="paragraph" w:styleId="Plattetekst">
    <w:name w:val="Body Text"/>
    <w:basedOn w:val="Standaard"/>
    <w:link w:val="PlattetekstChar"/>
    <w:uiPriority w:val="99"/>
    <w:semiHidden/>
    <w:unhideWhenUsed/>
    <w:rsid w:val="00242980"/>
    <w:pPr>
      <w:spacing w:after="120"/>
    </w:pPr>
  </w:style>
  <w:style w:type="character" w:customStyle="1" w:styleId="PlattetekstChar">
    <w:name w:val="Platte tekst Char"/>
    <w:basedOn w:val="Standaardalinea-lettertype"/>
    <w:link w:val="Plattetekst"/>
    <w:uiPriority w:val="99"/>
    <w:semiHidden/>
    <w:rsid w:val="00242980"/>
    <w:rPr>
      <w:rFonts w:asciiTheme="minorHAnsi" w:hAnsiTheme="minorHAnsi"/>
      <w:color w:val="333333" w:themeColor="text1"/>
      <w:sz w:val="18"/>
      <w:lang w:val="nl-NL"/>
    </w:rPr>
  </w:style>
  <w:style w:type="paragraph" w:styleId="Plattetekst2">
    <w:name w:val="Body Text 2"/>
    <w:basedOn w:val="Standaard"/>
    <w:link w:val="Plattetekst2Char"/>
    <w:uiPriority w:val="99"/>
    <w:semiHidden/>
    <w:unhideWhenUsed/>
    <w:rsid w:val="00242980"/>
    <w:pPr>
      <w:spacing w:after="120" w:line="480" w:lineRule="auto"/>
    </w:pPr>
  </w:style>
  <w:style w:type="character" w:customStyle="1" w:styleId="Plattetekst2Char">
    <w:name w:val="Platte tekst 2 Char"/>
    <w:basedOn w:val="Standaardalinea-lettertype"/>
    <w:link w:val="Plattetekst2"/>
    <w:uiPriority w:val="99"/>
    <w:semiHidden/>
    <w:rsid w:val="00242980"/>
    <w:rPr>
      <w:rFonts w:asciiTheme="minorHAnsi" w:hAnsiTheme="minorHAnsi"/>
      <w:color w:val="333333" w:themeColor="text1"/>
      <w:sz w:val="18"/>
      <w:lang w:val="nl-NL"/>
    </w:rPr>
  </w:style>
  <w:style w:type="paragraph" w:styleId="Plattetekst3">
    <w:name w:val="Body Text 3"/>
    <w:basedOn w:val="Standaard"/>
    <w:link w:val="Plattetekst3Char"/>
    <w:uiPriority w:val="99"/>
    <w:semiHidden/>
    <w:unhideWhenUsed/>
    <w:rsid w:val="00242980"/>
    <w:pPr>
      <w:spacing w:after="120"/>
    </w:pPr>
    <w:rPr>
      <w:sz w:val="16"/>
      <w:szCs w:val="16"/>
    </w:rPr>
  </w:style>
  <w:style w:type="character" w:customStyle="1" w:styleId="Plattetekst3Char">
    <w:name w:val="Platte tekst 3 Char"/>
    <w:basedOn w:val="Standaardalinea-lettertype"/>
    <w:link w:val="Plattetekst3"/>
    <w:uiPriority w:val="99"/>
    <w:semiHidden/>
    <w:rsid w:val="00242980"/>
    <w:rPr>
      <w:rFonts w:asciiTheme="minorHAnsi" w:hAnsiTheme="minorHAnsi"/>
      <w:color w:val="333333" w:themeColor="text1"/>
      <w:sz w:val="16"/>
      <w:szCs w:val="16"/>
      <w:lang w:val="nl-NL"/>
    </w:rPr>
  </w:style>
  <w:style w:type="paragraph" w:styleId="Platteteksteersteinspringing">
    <w:name w:val="Body Text First Indent"/>
    <w:basedOn w:val="Plattetekst"/>
    <w:link w:val="PlatteteksteersteinspringingChar"/>
    <w:uiPriority w:val="99"/>
    <w:semiHidden/>
    <w:unhideWhenUsed/>
    <w:rsid w:val="00242980"/>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242980"/>
    <w:rPr>
      <w:rFonts w:asciiTheme="minorHAnsi" w:hAnsiTheme="minorHAnsi"/>
      <w:color w:val="333333" w:themeColor="text1"/>
      <w:sz w:val="18"/>
      <w:lang w:val="nl-NL"/>
    </w:rPr>
  </w:style>
  <w:style w:type="paragraph" w:styleId="Plattetekstinspringen">
    <w:name w:val="Body Text Indent"/>
    <w:basedOn w:val="Standaard"/>
    <w:link w:val="PlattetekstinspringenChar"/>
    <w:uiPriority w:val="99"/>
    <w:semiHidden/>
    <w:unhideWhenUsed/>
    <w:rsid w:val="00242980"/>
    <w:pPr>
      <w:spacing w:after="120"/>
      <w:ind w:left="283"/>
    </w:pPr>
  </w:style>
  <w:style w:type="character" w:customStyle="1" w:styleId="PlattetekstinspringenChar">
    <w:name w:val="Platte tekst inspringen Char"/>
    <w:basedOn w:val="Standaardalinea-lettertype"/>
    <w:link w:val="Plattetekstinspringen"/>
    <w:uiPriority w:val="99"/>
    <w:semiHidden/>
    <w:rsid w:val="00242980"/>
    <w:rPr>
      <w:rFonts w:asciiTheme="minorHAnsi" w:hAnsiTheme="minorHAnsi"/>
      <w:color w:val="333333" w:themeColor="text1"/>
      <w:sz w:val="18"/>
      <w:lang w:val="nl-NL"/>
    </w:rPr>
  </w:style>
  <w:style w:type="paragraph" w:styleId="Platteteksteersteinspringing2">
    <w:name w:val="Body Text First Indent 2"/>
    <w:basedOn w:val="Plattetekstinspringen"/>
    <w:link w:val="Platteteksteersteinspringing2Char"/>
    <w:uiPriority w:val="99"/>
    <w:semiHidden/>
    <w:unhideWhenUsed/>
    <w:rsid w:val="00242980"/>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242980"/>
    <w:rPr>
      <w:rFonts w:asciiTheme="minorHAnsi" w:hAnsiTheme="minorHAnsi"/>
      <w:color w:val="333333" w:themeColor="text1"/>
      <w:sz w:val="18"/>
      <w:lang w:val="nl-NL"/>
    </w:rPr>
  </w:style>
  <w:style w:type="paragraph" w:styleId="Plattetekstinspringen2">
    <w:name w:val="Body Text Indent 2"/>
    <w:basedOn w:val="Standaard"/>
    <w:link w:val="Plattetekstinspringen2Char"/>
    <w:uiPriority w:val="99"/>
    <w:semiHidden/>
    <w:unhideWhenUsed/>
    <w:rsid w:val="00242980"/>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242980"/>
    <w:rPr>
      <w:rFonts w:asciiTheme="minorHAnsi" w:hAnsiTheme="minorHAnsi"/>
      <w:color w:val="333333" w:themeColor="text1"/>
      <w:sz w:val="18"/>
      <w:lang w:val="nl-NL"/>
    </w:rPr>
  </w:style>
  <w:style w:type="paragraph" w:styleId="Plattetekstinspringen3">
    <w:name w:val="Body Text Indent 3"/>
    <w:basedOn w:val="Standaard"/>
    <w:link w:val="Plattetekstinspringen3Char"/>
    <w:uiPriority w:val="99"/>
    <w:semiHidden/>
    <w:unhideWhenUsed/>
    <w:rsid w:val="00242980"/>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242980"/>
    <w:rPr>
      <w:rFonts w:asciiTheme="minorHAnsi" w:hAnsiTheme="minorHAnsi"/>
      <w:color w:val="333333" w:themeColor="text1"/>
      <w:sz w:val="16"/>
      <w:szCs w:val="16"/>
      <w:lang w:val="nl-NL"/>
    </w:rPr>
  </w:style>
  <w:style w:type="character" w:styleId="Titelvanboek">
    <w:name w:val="Book Title"/>
    <w:basedOn w:val="Standaardalinea-lettertype"/>
    <w:uiPriority w:val="33"/>
    <w:semiHidden/>
    <w:rsid w:val="00242980"/>
    <w:rPr>
      <w:b/>
      <w:bCs/>
      <w:smallCaps/>
      <w:spacing w:val="5"/>
      <w:lang w:val="nl-NL"/>
    </w:rPr>
  </w:style>
  <w:style w:type="paragraph" w:styleId="Bijschrift">
    <w:name w:val="caption"/>
    <w:basedOn w:val="Standaard"/>
    <w:next w:val="Standaard"/>
    <w:uiPriority w:val="35"/>
    <w:unhideWhenUsed/>
    <w:qFormat/>
    <w:locked/>
    <w:rsid w:val="00224DE5"/>
    <w:pPr>
      <w:spacing w:after="200" w:line="240" w:lineRule="auto"/>
    </w:pPr>
    <w:rPr>
      <w:bCs/>
      <w:color w:val="2E3192" w:themeColor="accent1"/>
      <w:sz w:val="14"/>
      <w:szCs w:val="18"/>
    </w:rPr>
  </w:style>
  <w:style w:type="paragraph" w:styleId="Afsluiting">
    <w:name w:val="Closing"/>
    <w:basedOn w:val="Standaard"/>
    <w:link w:val="AfsluitingChar"/>
    <w:uiPriority w:val="99"/>
    <w:semiHidden/>
    <w:unhideWhenUsed/>
    <w:rsid w:val="00242980"/>
    <w:pPr>
      <w:spacing w:line="240" w:lineRule="auto"/>
      <w:ind w:left="4252"/>
    </w:pPr>
  </w:style>
  <w:style w:type="character" w:customStyle="1" w:styleId="AfsluitingChar">
    <w:name w:val="Afsluiting Char"/>
    <w:basedOn w:val="Standaardalinea-lettertype"/>
    <w:link w:val="Afsluiting"/>
    <w:uiPriority w:val="99"/>
    <w:semiHidden/>
    <w:rsid w:val="00242980"/>
    <w:rPr>
      <w:rFonts w:asciiTheme="minorHAnsi" w:hAnsiTheme="minorHAnsi"/>
      <w:color w:val="333333" w:themeColor="text1"/>
      <w:sz w:val="18"/>
      <w:lang w:val="nl-NL"/>
    </w:rPr>
  </w:style>
  <w:style w:type="table" w:styleId="Kleurrijkraster">
    <w:name w:val="Colorful Grid"/>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D6D6D6" w:themeFill="text1" w:themeFillTint="33"/>
    </w:tcPr>
    <w:tblStylePr w:type="firstRow">
      <w:rPr>
        <w:b/>
        <w:bCs/>
      </w:rPr>
      <w:tblPr/>
      <w:tcPr>
        <w:shd w:val="clear" w:color="auto" w:fill="ADADAD" w:themeFill="text1" w:themeFillTint="66"/>
      </w:tcPr>
    </w:tblStylePr>
    <w:tblStylePr w:type="lastRow">
      <w:rPr>
        <w:b/>
        <w:bCs/>
        <w:color w:val="333333" w:themeColor="text1"/>
      </w:rPr>
      <w:tblPr/>
      <w:tcPr>
        <w:shd w:val="clear" w:color="auto" w:fill="ADADAD" w:themeFill="text1" w:themeFillTint="66"/>
      </w:tcPr>
    </w:tblStylePr>
    <w:tblStylePr w:type="firstCol">
      <w:rPr>
        <w:color w:val="FFFFFF" w:themeColor="background1"/>
      </w:rPr>
      <w:tblPr/>
      <w:tcPr>
        <w:shd w:val="clear" w:color="auto" w:fill="262626" w:themeFill="text1" w:themeFillShade="BF"/>
      </w:tcPr>
    </w:tblStylePr>
    <w:tblStylePr w:type="lastCol">
      <w:rPr>
        <w:color w:val="FFFFFF" w:themeColor="background1"/>
      </w:rPr>
      <w:tblPr/>
      <w:tcPr>
        <w:shd w:val="clear" w:color="auto" w:fill="262626" w:themeFill="text1" w:themeFillShade="BF"/>
      </w:tcPr>
    </w:tblStylePr>
    <w:tblStylePr w:type="band1Vert">
      <w:tblPr/>
      <w:tcPr>
        <w:shd w:val="clear" w:color="auto" w:fill="999999" w:themeFill="text1" w:themeFillTint="7F"/>
      </w:tcPr>
    </w:tblStylePr>
    <w:tblStylePr w:type="band1Horz">
      <w:tblPr/>
      <w:tcPr>
        <w:shd w:val="clear" w:color="auto" w:fill="999999" w:themeFill="text1" w:themeFillTint="7F"/>
      </w:tcPr>
    </w:tblStylePr>
  </w:style>
  <w:style w:type="table" w:styleId="Kleurrijkraster-accent1">
    <w:name w:val="Colorful Grid Accent 1"/>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CECFEF" w:themeFill="accent1" w:themeFillTint="33"/>
    </w:tcPr>
    <w:tblStylePr w:type="firstRow">
      <w:rPr>
        <w:b/>
        <w:bCs/>
      </w:rPr>
      <w:tblPr/>
      <w:tcPr>
        <w:shd w:val="clear" w:color="auto" w:fill="9E9FE0" w:themeFill="accent1" w:themeFillTint="66"/>
      </w:tcPr>
    </w:tblStylePr>
    <w:tblStylePr w:type="lastRow">
      <w:rPr>
        <w:b/>
        <w:bCs/>
        <w:color w:val="333333" w:themeColor="text1"/>
      </w:rPr>
      <w:tblPr/>
      <w:tcPr>
        <w:shd w:val="clear" w:color="auto" w:fill="9E9FE0" w:themeFill="accent1" w:themeFillTint="66"/>
      </w:tcPr>
    </w:tblStylePr>
    <w:tblStylePr w:type="firstCol">
      <w:rPr>
        <w:color w:val="FFFFFF" w:themeColor="background1"/>
      </w:rPr>
      <w:tblPr/>
      <w:tcPr>
        <w:shd w:val="clear" w:color="auto" w:fill="22246D" w:themeFill="accent1" w:themeFillShade="BF"/>
      </w:tcPr>
    </w:tblStylePr>
    <w:tblStylePr w:type="lastCol">
      <w:rPr>
        <w:color w:val="FFFFFF" w:themeColor="background1"/>
      </w:rPr>
      <w:tblPr/>
      <w:tcPr>
        <w:shd w:val="clear" w:color="auto" w:fill="22246D" w:themeFill="accent1" w:themeFillShade="BF"/>
      </w:tcPr>
    </w:tblStylePr>
    <w:tblStylePr w:type="band1Vert">
      <w:tblPr/>
      <w:tcPr>
        <w:shd w:val="clear" w:color="auto" w:fill="8688D9" w:themeFill="accent1" w:themeFillTint="7F"/>
      </w:tcPr>
    </w:tblStylePr>
    <w:tblStylePr w:type="band1Horz">
      <w:tblPr/>
      <w:tcPr>
        <w:shd w:val="clear" w:color="auto" w:fill="8688D9" w:themeFill="accent1" w:themeFillTint="7F"/>
      </w:tcPr>
    </w:tblStylePr>
  </w:style>
  <w:style w:type="table" w:styleId="Kleurrijkraster-accent2">
    <w:name w:val="Colorful Grid Accent 2"/>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C8F0FF" w:themeFill="accent2" w:themeFillTint="33"/>
    </w:tcPr>
    <w:tblStylePr w:type="firstRow">
      <w:rPr>
        <w:b/>
        <w:bCs/>
      </w:rPr>
      <w:tblPr/>
      <w:tcPr>
        <w:shd w:val="clear" w:color="auto" w:fill="92E1FF" w:themeFill="accent2" w:themeFillTint="66"/>
      </w:tcPr>
    </w:tblStylePr>
    <w:tblStylePr w:type="lastRow">
      <w:rPr>
        <w:b/>
        <w:bCs/>
        <w:color w:val="333333" w:themeColor="text1"/>
      </w:rPr>
      <w:tblPr/>
      <w:tcPr>
        <w:shd w:val="clear" w:color="auto" w:fill="92E1FF" w:themeFill="accent2" w:themeFillTint="66"/>
      </w:tcPr>
    </w:tblStylePr>
    <w:tblStylePr w:type="firstCol">
      <w:rPr>
        <w:color w:val="FFFFFF" w:themeColor="background1"/>
      </w:rPr>
      <w:tblPr/>
      <w:tcPr>
        <w:shd w:val="clear" w:color="auto" w:fill="0081B3" w:themeFill="accent2" w:themeFillShade="BF"/>
      </w:tcPr>
    </w:tblStylePr>
    <w:tblStylePr w:type="lastCol">
      <w:rPr>
        <w:color w:val="FFFFFF" w:themeColor="background1"/>
      </w:rPr>
      <w:tblPr/>
      <w:tcPr>
        <w:shd w:val="clear" w:color="auto" w:fill="0081B3" w:themeFill="accent2" w:themeFillShade="BF"/>
      </w:tcPr>
    </w:tblStylePr>
    <w:tblStylePr w:type="band1Vert">
      <w:tblPr/>
      <w:tcPr>
        <w:shd w:val="clear" w:color="auto" w:fill="78D9FF" w:themeFill="accent2" w:themeFillTint="7F"/>
      </w:tcPr>
    </w:tblStylePr>
    <w:tblStylePr w:type="band1Horz">
      <w:tblPr/>
      <w:tcPr>
        <w:shd w:val="clear" w:color="auto" w:fill="78D9FF" w:themeFill="accent2" w:themeFillTint="7F"/>
      </w:tcPr>
    </w:tblStylePr>
  </w:style>
  <w:style w:type="table" w:styleId="Kleurrijkraster-accent3">
    <w:name w:val="Colorful Grid Accent 3"/>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AFAFA" w:themeFill="accent3" w:themeFillTint="33"/>
    </w:tcPr>
    <w:tblStylePr w:type="firstRow">
      <w:rPr>
        <w:b/>
        <w:bCs/>
      </w:rPr>
      <w:tblPr/>
      <w:tcPr>
        <w:shd w:val="clear" w:color="auto" w:fill="F5F5F5" w:themeFill="accent3" w:themeFillTint="66"/>
      </w:tcPr>
    </w:tblStylePr>
    <w:tblStylePr w:type="lastRow">
      <w:rPr>
        <w:b/>
        <w:bCs/>
        <w:color w:val="333333" w:themeColor="text1"/>
      </w:rPr>
      <w:tblPr/>
      <w:tcPr>
        <w:shd w:val="clear" w:color="auto" w:fill="F5F5F5" w:themeFill="accent3" w:themeFillTint="66"/>
      </w:tcPr>
    </w:tblStylePr>
    <w:tblStylePr w:type="firstCol">
      <w:rPr>
        <w:color w:val="FFFFFF" w:themeColor="background1"/>
      </w:rPr>
      <w:tblPr/>
      <w:tcPr>
        <w:shd w:val="clear" w:color="auto" w:fill="ACACAC" w:themeFill="accent3" w:themeFillShade="BF"/>
      </w:tcPr>
    </w:tblStylePr>
    <w:tblStylePr w:type="lastCol">
      <w:rPr>
        <w:color w:val="FFFFFF" w:themeColor="background1"/>
      </w:rPr>
      <w:tblPr/>
      <w:tcPr>
        <w:shd w:val="clear" w:color="auto" w:fill="ACACAC" w:themeFill="accent3" w:themeFillShade="BF"/>
      </w:tcPr>
    </w:tblStylePr>
    <w:tblStylePr w:type="band1Vert">
      <w:tblPr/>
      <w:tcPr>
        <w:shd w:val="clear" w:color="auto" w:fill="F2F2F2" w:themeFill="accent3" w:themeFillTint="7F"/>
      </w:tcPr>
    </w:tblStylePr>
    <w:tblStylePr w:type="band1Horz">
      <w:tblPr/>
      <w:tcPr>
        <w:shd w:val="clear" w:color="auto" w:fill="F2F2F2" w:themeFill="accent3" w:themeFillTint="7F"/>
      </w:tcPr>
    </w:tblStylePr>
  </w:style>
  <w:style w:type="table" w:styleId="Kleurrijkraster-accent4">
    <w:name w:val="Colorful Grid Accent 4"/>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E2F2D9" w:themeFill="accent4" w:themeFillTint="33"/>
    </w:tcPr>
    <w:tblStylePr w:type="firstRow">
      <w:rPr>
        <w:b/>
        <w:bCs/>
      </w:rPr>
      <w:tblPr/>
      <w:tcPr>
        <w:shd w:val="clear" w:color="auto" w:fill="C6E5B4" w:themeFill="accent4" w:themeFillTint="66"/>
      </w:tcPr>
    </w:tblStylePr>
    <w:tblStylePr w:type="lastRow">
      <w:rPr>
        <w:b/>
        <w:bCs/>
        <w:color w:val="333333" w:themeColor="text1"/>
      </w:rPr>
      <w:tblPr/>
      <w:tcPr>
        <w:shd w:val="clear" w:color="auto" w:fill="C6E5B4" w:themeFill="accent4" w:themeFillTint="66"/>
      </w:tcPr>
    </w:tblStylePr>
    <w:tblStylePr w:type="firstCol">
      <w:rPr>
        <w:color w:val="FFFFFF" w:themeColor="background1"/>
      </w:rPr>
      <w:tblPr/>
      <w:tcPr>
        <w:shd w:val="clear" w:color="auto" w:fill="548F31" w:themeFill="accent4" w:themeFillShade="BF"/>
      </w:tcPr>
    </w:tblStylePr>
    <w:tblStylePr w:type="lastCol">
      <w:rPr>
        <w:color w:val="FFFFFF" w:themeColor="background1"/>
      </w:rPr>
      <w:tblPr/>
      <w:tcPr>
        <w:shd w:val="clear" w:color="auto" w:fill="548F31" w:themeFill="accent4" w:themeFillShade="BF"/>
      </w:tcPr>
    </w:tblStylePr>
    <w:tblStylePr w:type="band1Vert">
      <w:tblPr/>
      <w:tcPr>
        <w:shd w:val="clear" w:color="auto" w:fill="B8DEA1" w:themeFill="accent4" w:themeFillTint="7F"/>
      </w:tcPr>
    </w:tblStylePr>
    <w:tblStylePr w:type="band1Horz">
      <w:tblPr/>
      <w:tcPr>
        <w:shd w:val="clear" w:color="auto" w:fill="B8DEA1" w:themeFill="accent4" w:themeFillTint="7F"/>
      </w:tcPr>
    </w:tblStylePr>
  </w:style>
  <w:style w:type="table" w:styleId="Kleurrijkraster-accent5">
    <w:name w:val="Colorful Grid Accent 5"/>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FE2D2" w:themeFill="accent5" w:themeFillTint="33"/>
    </w:tcPr>
    <w:tblStylePr w:type="firstRow">
      <w:rPr>
        <w:b/>
        <w:bCs/>
      </w:rPr>
      <w:tblPr/>
      <w:tcPr>
        <w:shd w:val="clear" w:color="auto" w:fill="FFC5A6" w:themeFill="accent5" w:themeFillTint="66"/>
      </w:tcPr>
    </w:tblStylePr>
    <w:tblStylePr w:type="lastRow">
      <w:rPr>
        <w:b/>
        <w:bCs/>
        <w:color w:val="333333" w:themeColor="text1"/>
      </w:rPr>
      <w:tblPr/>
      <w:tcPr>
        <w:shd w:val="clear" w:color="auto" w:fill="FFC5A6" w:themeFill="accent5" w:themeFillTint="66"/>
      </w:tcPr>
    </w:tblStylePr>
    <w:tblStylePr w:type="firstCol">
      <w:rPr>
        <w:color w:val="FFFFFF" w:themeColor="background1"/>
      </w:rPr>
      <w:tblPr/>
      <w:tcPr>
        <w:shd w:val="clear" w:color="auto" w:fill="D74C00" w:themeFill="accent5" w:themeFillShade="BF"/>
      </w:tcPr>
    </w:tblStylePr>
    <w:tblStylePr w:type="lastCol">
      <w:rPr>
        <w:color w:val="FFFFFF" w:themeColor="background1"/>
      </w:rPr>
      <w:tblPr/>
      <w:tcPr>
        <w:shd w:val="clear" w:color="auto" w:fill="D74C00" w:themeFill="accent5" w:themeFillShade="BF"/>
      </w:tcPr>
    </w:tblStylePr>
    <w:tblStylePr w:type="band1Vert">
      <w:tblPr/>
      <w:tcPr>
        <w:shd w:val="clear" w:color="auto" w:fill="FFB790" w:themeFill="accent5" w:themeFillTint="7F"/>
      </w:tcPr>
    </w:tblStylePr>
    <w:tblStylePr w:type="band1Horz">
      <w:tblPr/>
      <w:tcPr>
        <w:shd w:val="clear" w:color="auto" w:fill="FFB790" w:themeFill="accent5" w:themeFillTint="7F"/>
      </w:tcPr>
    </w:tblStylePr>
  </w:style>
  <w:style w:type="table" w:styleId="Kleurrijkraster-accent6">
    <w:name w:val="Colorful Grid Accent 6"/>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FF4DB" w:themeFill="accent6" w:themeFillTint="33"/>
    </w:tcPr>
    <w:tblStylePr w:type="firstRow">
      <w:rPr>
        <w:b/>
        <w:bCs/>
      </w:rPr>
      <w:tblPr/>
      <w:tcPr>
        <w:shd w:val="clear" w:color="auto" w:fill="FFEAB8" w:themeFill="accent6" w:themeFillTint="66"/>
      </w:tcPr>
    </w:tblStylePr>
    <w:tblStylePr w:type="lastRow">
      <w:rPr>
        <w:b/>
        <w:bCs/>
        <w:color w:val="333333" w:themeColor="text1"/>
      </w:rPr>
      <w:tblPr/>
      <w:tcPr>
        <w:shd w:val="clear" w:color="auto" w:fill="FFEAB8" w:themeFill="accent6" w:themeFillTint="66"/>
      </w:tcPr>
    </w:tblStylePr>
    <w:tblStylePr w:type="firstCol">
      <w:rPr>
        <w:color w:val="FFFFFF" w:themeColor="background1"/>
      </w:rPr>
      <w:tblPr/>
      <w:tcPr>
        <w:shd w:val="clear" w:color="auto" w:fill="F9B000" w:themeFill="accent6" w:themeFillShade="BF"/>
      </w:tcPr>
    </w:tblStylePr>
    <w:tblStylePr w:type="lastCol">
      <w:rPr>
        <w:color w:val="FFFFFF" w:themeColor="background1"/>
      </w:rPr>
      <w:tblPr/>
      <w:tcPr>
        <w:shd w:val="clear" w:color="auto" w:fill="F9B000" w:themeFill="accent6" w:themeFillShade="BF"/>
      </w:tcPr>
    </w:tblStylePr>
    <w:tblStylePr w:type="band1Vert">
      <w:tblPr/>
      <w:tcPr>
        <w:shd w:val="clear" w:color="auto" w:fill="FFE5A6" w:themeFill="accent6" w:themeFillTint="7F"/>
      </w:tcPr>
    </w:tblStylePr>
    <w:tblStylePr w:type="band1Horz">
      <w:tblPr/>
      <w:tcPr>
        <w:shd w:val="clear" w:color="auto" w:fill="FFE5A6" w:themeFill="accent6" w:themeFillTint="7F"/>
      </w:tcPr>
    </w:tblStylePr>
  </w:style>
  <w:style w:type="table" w:styleId="Kleurrijkelijst">
    <w:name w:val="Colorful List"/>
    <w:basedOn w:val="Standaardtabel"/>
    <w:uiPriority w:val="72"/>
    <w:rsid w:val="00242980"/>
    <w:rPr>
      <w:color w:val="333333" w:themeColor="text1"/>
    </w:rPr>
    <w:tblPr>
      <w:tblStyleRowBandSize w:val="1"/>
      <w:tblStyleColBandSize w:val="1"/>
    </w:tblPr>
    <w:tcPr>
      <w:shd w:val="clear" w:color="auto" w:fill="EBEBEB" w:themeFill="text1"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CCC" w:themeFill="text1" w:themeFillTint="3F"/>
      </w:tcPr>
    </w:tblStylePr>
    <w:tblStylePr w:type="band1Horz">
      <w:tblPr/>
      <w:tcPr>
        <w:shd w:val="clear" w:color="auto" w:fill="D6D6D6" w:themeFill="text1" w:themeFillTint="33"/>
      </w:tcPr>
    </w:tblStylePr>
  </w:style>
  <w:style w:type="table" w:styleId="Kleurrijkelijst-accent1">
    <w:name w:val="Colorful List Accent 1"/>
    <w:basedOn w:val="Standaardtabel"/>
    <w:uiPriority w:val="72"/>
    <w:rsid w:val="00242980"/>
    <w:rPr>
      <w:color w:val="333333" w:themeColor="text1"/>
    </w:rPr>
    <w:tblPr>
      <w:tblStyleRowBandSize w:val="1"/>
      <w:tblStyleColBandSize w:val="1"/>
    </w:tblPr>
    <w:tcPr>
      <w:shd w:val="clear" w:color="auto" w:fill="E7E7F7" w:themeFill="accent1"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C4EC" w:themeFill="accent1" w:themeFillTint="3F"/>
      </w:tcPr>
    </w:tblStylePr>
    <w:tblStylePr w:type="band1Horz">
      <w:tblPr/>
      <w:tcPr>
        <w:shd w:val="clear" w:color="auto" w:fill="CECFEF" w:themeFill="accent1" w:themeFillTint="33"/>
      </w:tcPr>
    </w:tblStylePr>
  </w:style>
  <w:style w:type="table" w:styleId="Kleurrijkelijst-accent2">
    <w:name w:val="Colorful List Accent 2"/>
    <w:basedOn w:val="Standaardtabel"/>
    <w:uiPriority w:val="72"/>
    <w:rsid w:val="00242980"/>
    <w:rPr>
      <w:color w:val="333333" w:themeColor="text1"/>
    </w:rPr>
    <w:tblPr>
      <w:tblStyleRowBandSize w:val="1"/>
      <w:tblStyleColBandSize w:val="1"/>
    </w:tblPr>
    <w:tcPr>
      <w:shd w:val="clear" w:color="auto" w:fill="E4F7FF" w:themeFill="accent2"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CECFF" w:themeFill="accent2" w:themeFillTint="3F"/>
      </w:tcPr>
    </w:tblStylePr>
    <w:tblStylePr w:type="band1Horz">
      <w:tblPr/>
      <w:tcPr>
        <w:shd w:val="clear" w:color="auto" w:fill="C8F0FF" w:themeFill="accent2" w:themeFillTint="33"/>
      </w:tcPr>
    </w:tblStylePr>
  </w:style>
  <w:style w:type="table" w:styleId="Kleurrijkelijst-accent3">
    <w:name w:val="Colorful List Accent 3"/>
    <w:basedOn w:val="Standaardtabel"/>
    <w:uiPriority w:val="72"/>
    <w:rsid w:val="00242980"/>
    <w:rPr>
      <w:color w:val="333333" w:themeColor="text1"/>
    </w:rPr>
    <w:tblPr>
      <w:tblStyleRowBandSize w:val="1"/>
      <w:tblStyleColBandSize w:val="1"/>
    </w:tblPr>
    <w:tcPr>
      <w:shd w:val="clear" w:color="auto" w:fill="FCFCFC" w:themeFill="accent3" w:themeFillTint="19"/>
    </w:tcPr>
    <w:tblStylePr w:type="firstRow">
      <w:rPr>
        <w:b/>
        <w:bCs/>
        <w:color w:val="FFFFFF" w:themeColor="background1"/>
      </w:rPr>
      <w:tblPr/>
      <w:tcPr>
        <w:tcBorders>
          <w:bottom w:val="single" w:sz="12" w:space="0" w:color="FFFFFF" w:themeColor="background1"/>
        </w:tcBorders>
        <w:shd w:val="clear" w:color="auto" w:fill="5A9935" w:themeFill="accent4" w:themeFillShade="CC"/>
      </w:tcPr>
    </w:tblStylePr>
    <w:tblStylePr w:type="lastRow">
      <w:rPr>
        <w:b/>
        <w:bCs/>
        <w:color w:val="5A9935" w:themeColor="accent4"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8F8" w:themeFill="accent3" w:themeFillTint="3F"/>
      </w:tcPr>
    </w:tblStylePr>
    <w:tblStylePr w:type="band1Horz">
      <w:tblPr/>
      <w:tcPr>
        <w:shd w:val="clear" w:color="auto" w:fill="FAFAFA" w:themeFill="accent3" w:themeFillTint="33"/>
      </w:tcPr>
    </w:tblStylePr>
  </w:style>
  <w:style w:type="table" w:styleId="Kleurrijkelijst-accent4">
    <w:name w:val="Colorful List Accent 4"/>
    <w:basedOn w:val="Standaardtabel"/>
    <w:uiPriority w:val="72"/>
    <w:rsid w:val="00242980"/>
    <w:rPr>
      <w:color w:val="333333" w:themeColor="text1"/>
    </w:rPr>
    <w:tblPr>
      <w:tblStyleRowBandSize w:val="1"/>
      <w:tblStyleColBandSize w:val="1"/>
    </w:tblPr>
    <w:tcPr>
      <w:shd w:val="clear" w:color="auto" w:fill="F0F8EC" w:themeFill="accent4" w:themeFillTint="19"/>
    </w:tcPr>
    <w:tblStylePr w:type="firstRow">
      <w:rPr>
        <w:b/>
        <w:bCs/>
        <w:color w:val="FFFFFF" w:themeColor="background1"/>
      </w:rPr>
      <w:tblPr/>
      <w:tcPr>
        <w:tcBorders>
          <w:bottom w:val="single" w:sz="12" w:space="0" w:color="FFFFFF" w:themeColor="background1"/>
        </w:tcBorders>
        <w:shd w:val="clear" w:color="auto" w:fill="B8B8B8" w:themeFill="accent3" w:themeFillShade="CC"/>
      </w:tcPr>
    </w:tblStylePr>
    <w:tblStylePr w:type="lastRow">
      <w:rPr>
        <w:b/>
        <w:bCs/>
        <w:color w:val="B8B8B8" w:themeColor="accent3"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EFD0" w:themeFill="accent4" w:themeFillTint="3F"/>
      </w:tcPr>
    </w:tblStylePr>
    <w:tblStylePr w:type="band1Horz">
      <w:tblPr/>
      <w:tcPr>
        <w:shd w:val="clear" w:color="auto" w:fill="E2F2D9" w:themeFill="accent4" w:themeFillTint="33"/>
      </w:tcPr>
    </w:tblStylePr>
  </w:style>
  <w:style w:type="table" w:styleId="Kleurrijkelijst-accent5">
    <w:name w:val="Colorful List Accent 5"/>
    <w:basedOn w:val="Standaardtabel"/>
    <w:uiPriority w:val="72"/>
    <w:rsid w:val="00242980"/>
    <w:rPr>
      <w:color w:val="333333" w:themeColor="text1"/>
    </w:rPr>
    <w:tblPr>
      <w:tblStyleRowBandSize w:val="1"/>
      <w:tblStyleColBandSize w:val="1"/>
    </w:tblPr>
    <w:tcPr>
      <w:shd w:val="clear" w:color="auto" w:fill="FFF0E9" w:themeFill="accent5" w:themeFillTint="19"/>
    </w:tcPr>
    <w:tblStylePr w:type="firstRow">
      <w:rPr>
        <w:b/>
        <w:bCs/>
        <w:color w:val="FFFFFF" w:themeColor="background1"/>
      </w:rPr>
      <w:tblPr/>
      <w:tcPr>
        <w:tcBorders>
          <w:bottom w:val="single" w:sz="12" w:space="0" w:color="FFFFFF" w:themeColor="background1"/>
        </w:tcBorders>
        <w:shd w:val="clear" w:color="auto" w:fill="FFB70B" w:themeFill="accent6" w:themeFillShade="CC"/>
      </w:tcPr>
    </w:tblStylePr>
    <w:tblStylePr w:type="lastRow">
      <w:rPr>
        <w:b/>
        <w:bCs/>
        <w:color w:val="FFB70B" w:themeColor="accent6"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C8" w:themeFill="accent5" w:themeFillTint="3F"/>
      </w:tcPr>
    </w:tblStylePr>
    <w:tblStylePr w:type="band1Horz">
      <w:tblPr/>
      <w:tcPr>
        <w:shd w:val="clear" w:color="auto" w:fill="FFE2D2" w:themeFill="accent5" w:themeFillTint="33"/>
      </w:tcPr>
    </w:tblStylePr>
  </w:style>
  <w:style w:type="table" w:styleId="Kleurrijkelijst-accent6">
    <w:name w:val="Colorful List Accent 6"/>
    <w:basedOn w:val="Standaardtabel"/>
    <w:uiPriority w:val="72"/>
    <w:rsid w:val="00242980"/>
    <w:rPr>
      <w:color w:val="333333" w:themeColor="text1"/>
    </w:rPr>
    <w:tblPr>
      <w:tblStyleRowBandSize w:val="1"/>
      <w:tblStyleColBandSize w:val="1"/>
    </w:tblPr>
    <w:tcPr>
      <w:shd w:val="clear" w:color="auto" w:fill="FFF9ED" w:themeFill="accent6" w:themeFillTint="19"/>
    </w:tcPr>
    <w:tblStylePr w:type="firstRow">
      <w:rPr>
        <w:b/>
        <w:bCs/>
        <w:color w:val="FFFFFF" w:themeColor="background1"/>
      </w:rPr>
      <w:tblPr/>
      <w:tcPr>
        <w:tcBorders>
          <w:bottom w:val="single" w:sz="12" w:space="0" w:color="FFFFFF" w:themeColor="background1"/>
        </w:tcBorders>
        <w:shd w:val="clear" w:color="auto" w:fill="E65100" w:themeFill="accent5" w:themeFillShade="CC"/>
      </w:tcPr>
    </w:tblStylePr>
    <w:tblStylePr w:type="lastRow">
      <w:rPr>
        <w:b/>
        <w:bCs/>
        <w:color w:val="E65100" w:themeColor="accent5"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D3" w:themeFill="accent6" w:themeFillTint="3F"/>
      </w:tcPr>
    </w:tblStylePr>
    <w:tblStylePr w:type="band1Horz">
      <w:tblPr/>
      <w:tcPr>
        <w:shd w:val="clear" w:color="auto" w:fill="FFF4DB" w:themeFill="accent6" w:themeFillTint="33"/>
      </w:tcPr>
    </w:tblStylePr>
  </w:style>
  <w:style w:type="table" w:styleId="Kleurrijkearcering">
    <w:name w:val="Colorful Shading"/>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333333" w:themeColor="text1"/>
        <w:bottom w:val="single" w:sz="4" w:space="0" w:color="333333" w:themeColor="text1"/>
        <w:right w:val="single" w:sz="4" w:space="0" w:color="333333" w:themeColor="text1"/>
        <w:insideH w:val="single" w:sz="4" w:space="0" w:color="FFFFFF" w:themeColor="background1"/>
        <w:insideV w:val="single" w:sz="4" w:space="0" w:color="FFFFFF" w:themeColor="background1"/>
      </w:tblBorders>
    </w:tblPr>
    <w:tcPr>
      <w:shd w:val="clear" w:color="auto" w:fill="EBEBEB" w:themeFill="text1"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1E1E" w:themeFill="text1" w:themeFillShade="99"/>
      </w:tcPr>
    </w:tblStylePr>
    <w:tblStylePr w:type="firstCol">
      <w:rPr>
        <w:color w:val="FFFFFF" w:themeColor="background1"/>
      </w:rPr>
      <w:tblPr/>
      <w:tcPr>
        <w:tcBorders>
          <w:top w:val="nil"/>
          <w:left w:val="nil"/>
          <w:bottom w:val="nil"/>
          <w:right w:val="nil"/>
          <w:insideH w:val="single" w:sz="4" w:space="0" w:color="1E1E1E" w:themeColor="text1" w:themeShade="99"/>
          <w:insideV w:val="nil"/>
        </w:tcBorders>
        <w:shd w:val="clear" w:color="auto" w:fill="1E1E1E"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62626" w:themeFill="text1" w:themeFillShade="BF"/>
      </w:tcPr>
    </w:tblStylePr>
    <w:tblStylePr w:type="band1Vert">
      <w:tblPr/>
      <w:tcPr>
        <w:shd w:val="clear" w:color="auto" w:fill="ADADAD" w:themeFill="text1" w:themeFillTint="66"/>
      </w:tcPr>
    </w:tblStylePr>
    <w:tblStylePr w:type="band1Horz">
      <w:tblPr/>
      <w:tcPr>
        <w:shd w:val="clear" w:color="auto" w:fill="999999" w:themeFill="text1" w:themeFillTint="7F"/>
      </w:tcPr>
    </w:tblStylePr>
    <w:tblStylePr w:type="neCell">
      <w:rPr>
        <w:color w:val="333333" w:themeColor="text1"/>
      </w:rPr>
    </w:tblStylePr>
    <w:tblStylePr w:type="nwCell">
      <w:rPr>
        <w:color w:val="333333" w:themeColor="text1"/>
      </w:rPr>
    </w:tblStylePr>
  </w:style>
  <w:style w:type="table" w:styleId="Kleurrijkearcering-accent1">
    <w:name w:val="Colorful Shading Accent 1"/>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2E3192" w:themeColor="accent1"/>
        <w:bottom w:val="single" w:sz="4" w:space="0" w:color="2E3192" w:themeColor="accent1"/>
        <w:right w:val="single" w:sz="4" w:space="0" w:color="2E3192" w:themeColor="accent1"/>
        <w:insideH w:val="single" w:sz="4" w:space="0" w:color="FFFFFF" w:themeColor="background1"/>
        <w:insideV w:val="single" w:sz="4" w:space="0" w:color="FFFFFF" w:themeColor="background1"/>
      </w:tblBorders>
    </w:tblPr>
    <w:tcPr>
      <w:shd w:val="clear" w:color="auto" w:fill="E7E7F7" w:themeFill="accent1"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B1D57" w:themeFill="accent1" w:themeFillShade="99"/>
      </w:tcPr>
    </w:tblStylePr>
    <w:tblStylePr w:type="firstCol">
      <w:rPr>
        <w:color w:val="FFFFFF" w:themeColor="background1"/>
      </w:rPr>
      <w:tblPr/>
      <w:tcPr>
        <w:tcBorders>
          <w:top w:val="nil"/>
          <w:left w:val="nil"/>
          <w:bottom w:val="nil"/>
          <w:right w:val="nil"/>
          <w:insideH w:val="single" w:sz="4" w:space="0" w:color="1B1D57" w:themeColor="accent1" w:themeShade="99"/>
          <w:insideV w:val="nil"/>
        </w:tcBorders>
        <w:shd w:val="clear" w:color="auto" w:fill="1B1D5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B1D57" w:themeFill="accent1" w:themeFillShade="99"/>
      </w:tcPr>
    </w:tblStylePr>
    <w:tblStylePr w:type="band1Vert">
      <w:tblPr/>
      <w:tcPr>
        <w:shd w:val="clear" w:color="auto" w:fill="9E9FE0" w:themeFill="accent1" w:themeFillTint="66"/>
      </w:tcPr>
    </w:tblStylePr>
    <w:tblStylePr w:type="band1Horz">
      <w:tblPr/>
      <w:tcPr>
        <w:shd w:val="clear" w:color="auto" w:fill="8688D9" w:themeFill="accent1" w:themeFillTint="7F"/>
      </w:tcPr>
    </w:tblStylePr>
    <w:tblStylePr w:type="neCell">
      <w:rPr>
        <w:color w:val="333333" w:themeColor="text1"/>
      </w:rPr>
    </w:tblStylePr>
    <w:tblStylePr w:type="nwCell">
      <w:rPr>
        <w:color w:val="333333" w:themeColor="text1"/>
      </w:rPr>
    </w:tblStylePr>
  </w:style>
  <w:style w:type="table" w:styleId="Kleurrijkearcering-accent2">
    <w:name w:val="Colorful Shading Accent 2"/>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00AEEF" w:themeColor="accent2"/>
        <w:bottom w:val="single" w:sz="4" w:space="0" w:color="00AEEF" w:themeColor="accent2"/>
        <w:right w:val="single" w:sz="4" w:space="0" w:color="00AEEF" w:themeColor="accent2"/>
        <w:insideH w:val="single" w:sz="4" w:space="0" w:color="FFFFFF" w:themeColor="background1"/>
        <w:insideV w:val="single" w:sz="4" w:space="0" w:color="FFFFFF" w:themeColor="background1"/>
      </w:tblBorders>
    </w:tblPr>
    <w:tcPr>
      <w:shd w:val="clear" w:color="auto" w:fill="E4F7FF" w:themeFill="accent2"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78F" w:themeFill="accent2" w:themeFillShade="99"/>
      </w:tcPr>
    </w:tblStylePr>
    <w:tblStylePr w:type="firstCol">
      <w:rPr>
        <w:color w:val="FFFFFF" w:themeColor="background1"/>
      </w:rPr>
      <w:tblPr/>
      <w:tcPr>
        <w:tcBorders>
          <w:top w:val="nil"/>
          <w:left w:val="nil"/>
          <w:bottom w:val="nil"/>
          <w:right w:val="nil"/>
          <w:insideH w:val="single" w:sz="4" w:space="0" w:color="00678F" w:themeColor="accent2" w:themeShade="99"/>
          <w:insideV w:val="nil"/>
        </w:tcBorders>
        <w:shd w:val="clear" w:color="auto" w:fill="00678F"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78F" w:themeFill="accent2" w:themeFillShade="99"/>
      </w:tcPr>
    </w:tblStylePr>
    <w:tblStylePr w:type="band1Vert">
      <w:tblPr/>
      <w:tcPr>
        <w:shd w:val="clear" w:color="auto" w:fill="92E1FF" w:themeFill="accent2" w:themeFillTint="66"/>
      </w:tcPr>
    </w:tblStylePr>
    <w:tblStylePr w:type="band1Horz">
      <w:tblPr/>
      <w:tcPr>
        <w:shd w:val="clear" w:color="auto" w:fill="78D9FF" w:themeFill="accent2" w:themeFillTint="7F"/>
      </w:tcPr>
    </w:tblStylePr>
    <w:tblStylePr w:type="neCell">
      <w:rPr>
        <w:color w:val="333333" w:themeColor="text1"/>
      </w:rPr>
    </w:tblStylePr>
    <w:tblStylePr w:type="nwCell">
      <w:rPr>
        <w:color w:val="333333" w:themeColor="text1"/>
      </w:rPr>
    </w:tblStylePr>
  </w:style>
  <w:style w:type="table" w:styleId="Kleurrijkearcering-accent3">
    <w:name w:val="Colorful Shading Accent 3"/>
    <w:basedOn w:val="Standaardtabel"/>
    <w:uiPriority w:val="71"/>
    <w:rsid w:val="00242980"/>
    <w:rPr>
      <w:color w:val="333333" w:themeColor="text1"/>
    </w:rPr>
    <w:tblPr>
      <w:tblStyleRowBandSize w:val="1"/>
      <w:tblStyleColBandSize w:val="1"/>
      <w:tblBorders>
        <w:top w:val="single" w:sz="24" w:space="0" w:color="72BE44" w:themeColor="accent4"/>
        <w:left w:val="single" w:sz="4" w:space="0" w:color="E6E6E6" w:themeColor="accent3"/>
        <w:bottom w:val="single" w:sz="4" w:space="0" w:color="E6E6E6" w:themeColor="accent3"/>
        <w:right w:val="single" w:sz="4" w:space="0" w:color="E6E6E6" w:themeColor="accent3"/>
        <w:insideH w:val="single" w:sz="4" w:space="0" w:color="FFFFFF" w:themeColor="background1"/>
        <w:insideV w:val="single" w:sz="4" w:space="0" w:color="FFFFFF" w:themeColor="background1"/>
      </w:tblBorders>
    </w:tblPr>
    <w:tcPr>
      <w:shd w:val="clear" w:color="auto" w:fill="FCFCFC" w:themeFill="accent3" w:themeFillTint="19"/>
    </w:tcPr>
    <w:tblStylePr w:type="firstRow">
      <w:rPr>
        <w:b/>
        <w:bCs/>
      </w:rPr>
      <w:tblPr/>
      <w:tcPr>
        <w:tcBorders>
          <w:top w:val="nil"/>
          <w:left w:val="nil"/>
          <w:bottom w:val="single" w:sz="24" w:space="0" w:color="72BE4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8A8A" w:themeFill="accent3" w:themeFillShade="99"/>
      </w:tcPr>
    </w:tblStylePr>
    <w:tblStylePr w:type="firstCol">
      <w:rPr>
        <w:color w:val="FFFFFF" w:themeColor="background1"/>
      </w:rPr>
      <w:tblPr/>
      <w:tcPr>
        <w:tcBorders>
          <w:top w:val="nil"/>
          <w:left w:val="nil"/>
          <w:bottom w:val="nil"/>
          <w:right w:val="nil"/>
          <w:insideH w:val="single" w:sz="4" w:space="0" w:color="8A8A8A" w:themeColor="accent3" w:themeShade="99"/>
          <w:insideV w:val="nil"/>
        </w:tcBorders>
        <w:shd w:val="clear" w:color="auto" w:fill="8A8A8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A8A8A" w:themeFill="accent3" w:themeFillShade="99"/>
      </w:tcPr>
    </w:tblStylePr>
    <w:tblStylePr w:type="band1Vert">
      <w:tblPr/>
      <w:tcPr>
        <w:shd w:val="clear" w:color="auto" w:fill="F5F5F5" w:themeFill="accent3" w:themeFillTint="66"/>
      </w:tcPr>
    </w:tblStylePr>
    <w:tblStylePr w:type="band1Horz">
      <w:tblPr/>
      <w:tcPr>
        <w:shd w:val="clear" w:color="auto" w:fill="F2F2F2" w:themeFill="accent3" w:themeFillTint="7F"/>
      </w:tcPr>
    </w:tblStylePr>
  </w:style>
  <w:style w:type="table" w:styleId="Kleurrijkearcering-accent4">
    <w:name w:val="Colorful Shading Accent 4"/>
    <w:basedOn w:val="Standaardtabel"/>
    <w:uiPriority w:val="71"/>
    <w:rsid w:val="00242980"/>
    <w:rPr>
      <w:color w:val="333333" w:themeColor="text1"/>
    </w:rPr>
    <w:tblPr>
      <w:tblStyleRowBandSize w:val="1"/>
      <w:tblStyleColBandSize w:val="1"/>
      <w:tblBorders>
        <w:top w:val="single" w:sz="24" w:space="0" w:color="E6E6E6" w:themeColor="accent3"/>
        <w:left w:val="single" w:sz="4" w:space="0" w:color="72BE44" w:themeColor="accent4"/>
        <w:bottom w:val="single" w:sz="4" w:space="0" w:color="72BE44" w:themeColor="accent4"/>
        <w:right w:val="single" w:sz="4" w:space="0" w:color="72BE44" w:themeColor="accent4"/>
        <w:insideH w:val="single" w:sz="4" w:space="0" w:color="FFFFFF" w:themeColor="background1"/>
        <w:insideV w:val="single" w:sz="4" w:space="0" w:color="FFFFFF" w:themeColor="background1"/>
      </w:tblBorders>
    </w:tblPr>
    <w:tcPr>
      <w:shd w:val="clear" w:color="auto" w:fill="F0F8EC" w:themeFill="accent4" w:themeFillTint="19"/>
    </w:tcPr>
    <w:tblStylePr w:type="firstRow">
      <w:rPr>
        <w:b/>
        <w:bCs/>
      </w:rPr>
      <w:tblPr/>
      <w:tcPr>
        <w:tcBorders>
          <w:top w:val="nil"/>
          <w:left w:val="nil"/>
          <w:bottom w:val="single" w:sz="24" w:space="0" w:color="E6E6E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7228" w:themeFill="accent4" w:themeFillShade="99"/>
      </w:tcPr>
    </w:tblStylePr>
    <w:tblStylePr w:type="firstCol">
      <w:rPr>
        <w:color w:val="FFFFFF" w:themeColor="background1"/>
      </w:rPr>
      <w:tblPr/>
      <w:tcPr>
        <w:tcBorders>
          <w:top w:val="nil"/>
          <w:left w:val="nil"/>
          <w:bottom w:val="nil"/>
          <w:right w:val="nil"/>
          <w:insideH w:val="single" w:sz="4" w:space="0" w:color="447228" w:themeColor="accent4" w:themeShade="99"/>
          <w:insideV w:val="nil"/>
        </w:tcBorders>
        <w:shd w:val="clear" w:color="auto" w:fill="44722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47228" w:themeFill="accent4" w:themeFillShade="99"/>
      </w:tcPr>
    </w:tblStylePr>
    <w:tblStylePr w:type="band1Vert">
      <w:tblPr/>
      <w:tcPr>
        <w:shd w:val="clear" w:color="auto" w:fill="C6E5B4" w:themeFill="accent4" w:themeFillTint="66"/>
      </w:tcPr>
    </w:tblStylePr>
    <w:tblStylePr w:type="band1Horz">
      <w:tblPr/>
      <w:tcPr>
        <w:shd w:val="clear" w:color="auto" w:fill="B8DEA1" w:themeFill="accent4" w:themeFillTint="7F"/>
      </w:tcPr>
    </w:tblStylePr>
    <w:tblStylePr w:type="neCell">
      <w:rPr>
        <w:color w:val="333333" w:themeColor="text1"/>
      </w:rPr>
    </w:tblStylePr>
    <w:tblStylePr w:type="nwCell">
      <w:rPr>
        <w:color w:val="333333" w:themeColor="text1"/>
      </w:rPr>
    </w:tblStylePr>
  </w:style>
  <w:style w:type="table" w:styleId="Kleurrijkearcering-accent5">
    <w:name w:val="Colorful Shading Accent 5"/>
    <w:basedOn w:val="Standaardtabel"/>
    <w:uiPriority w:val="71"/>
    <w:rsid w:val="00242980"/>
    <w:rPr>
      <w:color w:val="333333" w:themeColor="text1"/>
    </w:rPr>
    <w:tblPr>
      <w:tblStyleRowBandSize w:val="1"/>
      <w:tblStyleColBandSize w:val="1"/>
      <w:tblBorders>
        <w:top w:val="single" w:sz="24" w:space="0" w:color="FFCB4E" w:themeColor="accent6"/>
        <w:left w:val="single" w:sz="4" w:space="0" w:color="FF7021" w:themeColor="accent5"/>
        <w:bottom w:val="single" w:sz="4" w:space="0" w:color="FF7021" w:themeColor="accent5"/>
        <w:right w:val="single" w:sz="4" w:space="0" w:color="FF7021" w:themeColor="accent5"/>
        <w:insideH w:val="single" w:sz="4" w:space="0" w:color="FFFFFF" w:themeColor="background1"/>
        <w:insideV w:val="single" w:sz="4" w:space="0" w:color="FFFFFF" w:themeColor="background1"/>
      </w:tblBorders>
    </w:tblPr>
    <w:tcPr>
      <w:shd w:val="clear" w:color="auto" w:fill="FFF0E9" w:themeFill="accent5" w:themeFillTint="19"/>
    </w:tcPr>
    <w:tblStylePr w:type="firstRow">
      <w:rPr>
        <w:b/>
        <w:bCs/>
      </w:rPr>
      <w:tblPr/>
      <w:tcPr>
        <w:tcBorders>
          <w:top w:val="nil"/>
          <w:left w:val="nil"/>
          <w:bottom w:val="single" w:sz="24" w:space="0" w:color="FFCB4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C3C00" w:themeFill="accent5" w:themeFillShade="99"/>
      </w:tcPr>
    </w:tblStylePr>
    <w:tblStylePr w:type="firstCol">
      <w:rPr>
        <w:color w:val="FFFFFF" w:themeColor="background1"/>
      </w:rPr>
      <w:tblPr/>
      <w:tcPr>
        <w:tcBorders>
          <w:top w:val="nil"/>
          <w:left w:val="nil"/>
          <w:bottom w:val="nil"/>
          <w:right w:val="nil"/>
          <w:insideH w:val="single" w:sz="4" w:space="0" w:color="AC3C00" w:themeColor="accent5" w:themeShade="99"/>
          <w:insideV w:val="nil"/>
        </w:tcBorders>
        <w:shd w:val="clear" w:color="auto" w:fill="AC3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C3C00" w:themeFill="accent5" w:themeFillShade="99"/>
      </w:tcPr>
    </w:tblStylePr>
    <w:tblStylePr w:type="band1Vert">
      <w:tblPr/>
      <w:tcPr>
        <w:shd w:val="clear" w:color="auto" w:fill="FFC5A6" w:themeFill="accent5" w:themeFillTint="66"/>
      </w:tcPr>
    </w:tblStylePr>
    <w:tblStylePr w:type="band1Horz">
      <w:tblPr/>
      <w:tcPr>
        <w:shd w:val="clear" w:color="auto" w:fill="FFB790" w:themeFill="accent5" w:themeFillTint="7F"/>
      </w:tcPr>
    </w:tblStylePr>
    <w:tblStylePr w:type="neCell">
      <w:rPr>
        <w:color w:val="333333" w:themeColor="text1"/>
      </w:rPr>
    </w:tblStylePr>
    <w:tblStylePr w:type="nwCell">
      <w:rPr>
        <w:color w:val="333333" w:themeColor="text1"/>
      </w:rPr>
    </w:tblStylePr>
  </w:style>
  <w:style w:type="table" w:styleId="Kleurrijkearcering-accent6">
    <w:name w:val="Colorful Shading Accent 6"/>
    <w:basedOn w:val="Standaardtabel"/>
    <w:uiPriority w:val="71"/>
    <w:rsid w:val="00242980"/>
    <w:rPr>
      <w:color w:val="333333" w:themeColor="text1"/>
    </w:rPr>
    <w:tblPr>
      <w:tblStyleRowBandSize w:val="1"/>
      <w:tblStyleColBandSize w:val="1"/>
      <w:tblBorders>
        <w:top w:val="single" w:sz="24" w:space="0" w:color="FF7021" w:themeColor="accent5"/>
        <w:left w:val="single" w:sz="4" w:space="0" w:color="FFCB4E" w:themeColor="accent6"/>
        <w:bottom w:val="single" w:sz="4" w:space="0" w:color="FFCB4E" w:themeColor="accent6"/>
        <w:right w:val="single" w:sz="4" w:space="0" w:color="FFCB4E" w:themeColor="accent6"/>
        <w:insideH w:val="single" w:sz="4" w:space="0" w:color="FFFFFF" w:themeColor="background1"/>
        <w:insideV w:val="single" w:sz="4" w:space="0" w:color="FFFFFF" w:themeColor="background1"/>
      </w:tblBorders>
    </w:tblPr>
    <w:tcPr>
      <w:shd w:val="clear" w:color="auto" w:fill="FFF9ED" w:themeFill="accent6" w:themeFillTint="19"/>
    </w:tcPr>
    <w:tblStylePr w:type="firstRow">
      <w:rPr>
        <w:b/>
        <w:bCs/>
      </w:rPr>
      <w:tblPr/>
      <w:tcPr>
        <w:tcBorders>
          <w:top w:val="nil"/>
          <w:left w:val="nil"/>
          <w:bottom w:val="single" w:sz="24" w:space="0" w:color="FF702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78C00" w:themeFill="accent6" w:themeFillShade="99"/>
      </w:tcPr>
    </w:tblStylePr>
    <w:tblStylePr w:type="firstCol">
      <w:rPr>
        <w:color w:val="FFFFFF" w:themeColor="background1"/>
      </w:rPr>
      <w:tblPr/>
      <w:tcPr>
        <w:tcBorders>
          <w:top w:val="nil"/>
          <w:left w:val="nil"/>
          <w:bottom w:val="nil"/>
          <w:right w:val="nil"/>
          <w:insideH w:val="single" w:sz="4" w:space="0" w:color="C78C00" w:themeColor="accent6" w:themeShade="99"/>
          <w:insideV w:val="nil"/>
        </w:tcBorders>
        <w:shd w:val="clear" w:color="auto" w:fill="C78C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78C00" w:themeFill="accent6" w:themeFillShade="99"/>
      </w:tcPr>
    </w:tblStylePr>
    <w:tblStylePr w:type="band1Vert">
      <w:tblPr/>
      <w:tcPr>
        <w:shd w:val="clear" w:color="auto" w:fill="FFEAB8" w:themeFill="accent6" w:themeFillTint="66"/>
      </w:tcPr>
    </w:tblStylePr>
    <w:tblStylePr w:type="band1Horz">
      <w:tblPr/>
      <w:tcPr>
        <w:shd w:val="clear" w:color="auto" w:fill="FFE5A6" w:themeFill="accent6" w:themeFillTint="7F"/>
      </w:tcPr>
    </w:tblStylePr>
    <w:tblStylePr w:type="neCell">
      <w:rPr>
        <w:color w:val="333333" w:themeColor="text1"/>
      </w:rPr>
    </w:tblStylePr>
    <w:tblStylePr w:type="nwCell">
      <w:rPr>
        <w:color w:val="333333" w:themeColor="text1"/>
      </w:rPr>
    </w:tblStylePr>
  </w:style>
  <w:style w:type="table" w:styleId="Donkerelijst">
    <w:name w:val="Dark List"/>
    <w:basedOn w:val="Standaardtabel"/>
    <w:uiPriority w:val="70"/>
    <w:rsid w:val="00242980"/>
    <w:rPr>
      <w:color w:val="FFFFFF" w:themeColor="background1"/>
    </w:rPr>
    <w:tblPr>
      <w:tblStyleRowBandSize w:val="1"/>
      <w:tblStyleColBandSize w:val="1"/>
    </w:tblPr>
    <w:tcPr>
      <w:shd w:val="clear" w:color="auto" w:fill="333333" w:themeFill="text1"/>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191919"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62626"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62626" w:themeFill="text1" w:themeFillShade="BF"/>
      </w:tcPr>
    </w:tblStylePr>
    <w:tblStylePr w:type="band1Vert">
      <w:tblPr/>
      <w:tcPr>
        <w:tcBorders>
          <w:top w:val="nil"/>
          <w:left w:val="nil"/>
          <w:bottom w:val="nil"/>
          <w:right w:val="nil"/>
          <w:insideH w:val="nil"/>
          <w:insideV w:val="nil"/>
        </w:tcBorders>
        <w:shd w:val="clear" w:color="auto" w:fill="262626" w:themeFill="text1" w:themeFillShade="BF"/>
      </w:tcPr>
    </w:tblStylePr>
    <w:tblStylePr w:type="band1Horz">
      <w:tblPr/>
      <w:tcPr>
        <w:tcBorders>
          <w:top w:val="nil"/>
          <w:left w:val="nil"/>
          <w:bottom w:val="nil"/>
          <w:right w:val="nil"/>
          <w:insideH w:val="nil"/>
          <w:insideV w:val="nil"/>
        </w:tcBorders>
        <w:shd w:val="clear" w:color="auto" w:fill="262626" w:themeFill="text1" w:themeFillShade="BF"/>
      </w:tcPr>
    </w:tblStylePr>
  </w:style>
  <w:style w:type="table" w:styleId="Donkerelijst-accent1">
    <w:name w:val="Dark List Accent 1"/>
    <w:basedOn w:val="Standaardtabel"/>
    <w:uiPriority w:val="70"/>
    <w:rsid w:val="00242980"/>
    <w:rPr>
      <w:color w:val="FFFFFF" w:themeColor="background1"/>
    </w:rPr>
    <w:tblPr>
      <w:tblStyleRowBandSize w:val="1"/>
      <w:tblStyleColBandSize w:val="1"/>
    </w:tblPr>
    <w:tcPr>
      <w:shd w:val="clear" w:color="auto" w:fill="2E319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17184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2246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2246D" w:themeFill="accent1" w:themeFillShade="BF"/>
      </w:tcPr>
    </w:tblStylePr>
    <w:tblStylePr w:type="band1Vert">
      <w:tblPr/>
      <w:tcPr>
        <w:tcBorders>
          <w:top w:val="nil"/>
          <w:left w:val="nil"/>
          <w:bottom w:val="nil"/>
          <w:right w:val="nil"/>
          <w:insideH w:val="nil"/>
          <w:insideV w:val="nil"/>
        </w:tcBorders>
        <w:shd w:val="clear" w:color="auto" w:fill="22246D" w:themeFill="accent1" w:themeFillShade="BF"/>
      </w:tcPr>
    </w:tblStylePr>
    <w:tblStylePr w:type="band1Horz">
      <w:tblPr/>
      <w:tcPr>
        <w:tcBorders>
          <w:top w:val="nil"/>
          <w:left w:val="nil"/>
          <w:bottom w:val="nil"/>
          <w:right w:val="nil"/>
          <w:insideH w:val="nil"/>
          <w:insideV w:val="nil"/>
        </w:tcBorders>
        <w:shd w:val="clear" w:color="auto" w:fill="22246D" w:themeFill="accent1" w:themeFillShade="BF"/>
      </w:tcPr>
    </w:tblStylePr>
  </w:style>
  <w:style w:type="table" w:styleId="Donkerelijst-accent2">
    <w:name w:val="Dark List Accent 2"/>
    <w:basedOn w:val="Standaardtabel"/>
    <w:uiPriority w:val="70"/>
    <w:rsid w:val="00242980"/>
    <w:rPr>
      <w:color w:val="FFFFFF" w:themeColor="background1"/>
    </w:rPr>
    <w:tblPr>
      <w:tblStyleRowBandSize w:val="1"/>
      <w:tblStyleColBandSize w:val="1"/>
    </w:tblPr>
    <w:tcPr>
      <w:shd w:val="clear" w:color="auto" w:fill="00AEE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005677"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81B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81B3" w:themeFill="accent2" w:themeFillShade="BF"/>
      </w:tcPr>
    </w:tblStylePr>
    <w:tblStylePr w:type="band1Vert">
      <w:tblPr/>
      <w:tcPr>
        <w:tcBorders>
          <w:top w:val="nil"/>
          <w:left w:val="nil"/>
          <w:bottom w:val="nil"/>
          <w:right w:val="nil"/>
          <w:insideH w:val="nil"/>
          <w:insideV w:val="nil"/>
        </w:tcBorders>
        <w:shd w:val="clear" w:color="auto" w:fill="0081B3" w:themeFill="accent2" w:themeFillShade="BF"/>
      </w:tcPr>
    </w:tblStylePr>
    <w:tblStylePr w:type="band1Horz">
      <w:tblPr/>
      <w:tcPr>
        <w:tcBorders>
          <w:top w:val="nil"/>
          <w:left w:val="nil"/>
          <w:bottom w:val="nil"/>
          <w:right w:val="nil"/>
          <w:insideH w:val="nil"/>
          <w:insideV w:val="nil"/>
        </w:tcBorders>
        <w:shd w:val="clear" w:color="auto" w:fill="0081B3" w:themeFill="accent2" w:themeFillShade="BF"/>
      </w:tcPr>
    </w:tblStylePr>
  </w:style>
  <w:style w:type="table" w:styleId="Donkerelijst-accent3">
    <w:name w:val="Dark List Accent 3"/>
    <w:basedOn w:val="Standaardtabel"/>
    <w:uiPriority w:val="70"/>
    <w:rsid w:val="00242980"/>
    <w:rPr>
      <w:color w:val="FFFFFF" w:themeColor="background1"/>
    </w:rPr>
    <w:tblPr>
      <w:tblStyleRowBandSize w:val="1"/>
      <w:tblStyleColBandSize w:val="1"/>
    </w:tblPr>
    <w:tcPr>
      <w:shd w:val="clear" w:color="auto" w:fill="E6E6E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72727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CACA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CACAC" w:themeFill="accent3" w:themeFillShade="BF"/>
      </w:tcPr>
    </w:tblStylePr>
    <w:tblStylePr w:type="band1Vert">
      <w:tblPr/>
      <w:tcPr>
        <w:tcBorders>
          <w:top w:val="nil"/>
          <w:left w:val="nil"/>
          <w:bottom w:val="nil"/>
          <w:right w:val="nil"/>
          <w:insideH w:val="nil"/>
          <w:insideV w:val="nil"/>
        </w:tcBorders>
        <w:shd w:val="clear" w:color="auto" w:fill="ACACAC" w:themeFill="accent3" w:themeFillShade="BF"/>
      </w:tcPr>
    </w:tblStylePr>
    <w:tblStylePr w:type="band1Horz">
      <w:tblPr/>
      <w:tcPr>
        <w:tcBorders>
          <w:top w:val="nil"/>
          <w:left w:val="nil"/>
          <w:bottom w:val="nil"/>
          <w:right w:val="nil"/>
          <w:insideH w:val="nil"/>
          <w:insideV w:val="nil"/>
        </w:tcBorders>
        <w:shd w:val="clear" w:color="auto" w:fill="ACACAC" w:themeFill="accent3" w:themeFillShade="BF"/>
      </w:tcPr>
    </w:tblStylePr>
  </w:style>
  <w:style w:type="table" w:styleId="Donkerelijst-accent4">
    <w:name w:val="Dark List Accent 4"/>
    <w:basedOn w:val="Standaardtabel"/>
    <w:uiPriority w:val="70"/>
    <w:rsid w:val="00242980"/>
    <w:rPr>
      <w:color w:val="FFFFFF" w:themeColor="background1"/>
    </w:rPr>
    <w:tblPr>
      <w:tblStyleRowBandSize w:val="1"/>
      <w:tblStyleColBandSize w:val="1"/>
    </w:tblPr>
    <w:tcPr>
      <w:shd w:val="clear" w:color="auto" w:fill="72BE4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385F2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48F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48F31" w:themeFill="accent4" w:themeFillShade="BF"/>
      </w:tcPr>
    </w:tblStylePr>
    <w:tblStylePr w:type="band1Vert">
      <w:tblPr/>
      <w:tcPr>
        <w:tcBorders>
          <w:top w:val="nil"/>
          <w:left w:val="nil"/>
          <w:bottom w:val="nil"/>
          <w:right w:val="nil"/>
          <w:insideH w:val="nil"/>
          <w:insideV w:val="nil"/>
        </w:tcBorders>
        <w:shd w:val="clear" w:color="auto" w:fill="548F31" w:themeFill="accent4" w:themeFillShade="BF"/>
      </w:tcPr>
    </w:tblStylePr>
    <w:tblStylePr w:type="band1Horz">
      <w:tblPr/>
      <w:tcPr>
        <w:tcBorders>
          <w:top w:val="nil"/>
          <w:left w:val="nil"/>
          <w:bottom w:val="nil"/>
          <w:right w:val="nil"/>
          <w:insideH w:val="nil"/>
          <w:insideV w:val="nil"/>
        </w:tcBorders>
        <w:shd w:val="clear" w:color="auto" w:fill="548F31" w:themeFill="accent4" w:themeFillShade="BF"/>
      </w:tcPr>
    </w:tblStylePr>
  </w:style>
  <w:style w:type="table" w:styleId="Donkerelijst-accent5">
    <w:name w:val="Dark List Accent 5"/>
    <w:basedOn w:val="Standaardtabel"/>
    <w:uiPriority w:val="70"/>
    <w:rsid w:val="00242980"/>
    <w:rPr>
      <w:color w:val="FFFFFF" w:themeColor="background1"/>
    </w:rPr>
    <w:tblPr>
      <w:tblStyleRowBandSize w:val="1"/>
      <w:tblStyleColBandSize w:val="1"/>
    </w:tblPr>
    <w:tcPr>
      <w:shd w:val="clear" w:color="auto" w:fill="FF702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8F32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74C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74C00" w:themeFill="accent5" w:themeFillShade="BF"/>
      </w:tcPr>
    </w:tblStylePr>
    <w:tblStylePr w:type="band1Vert">
      <w:tblPr/>
      <w:tcPr>
        <w:tcBorders>
          <w:top w:val="nil"/>
          <w:left w:val="nil"/>
          <w:bottom w:val="nil"/>
          <w:right w:val="nil"/>
          <w:insideH w:val="nil"/>
          <w:insideV w:val="nil"/>
        </w:tcBorders>
        <w:shd w:val="clear" w:color="auto" w:fill="D74C00" w:themeFill="accent5" w:themeFillShade="BF"/>
      </w:tcPr>
    </w:tblStylePr>
    <w:tblStylePr w:type="band1Horz">
      <w:tblPr/>
      <w:tcPr>
        <w:tcBorders>
          <w:top w:val="nil"/>
          <w:left w:val="nil"/>
          <w:bottom w:val="nil"/>
          <w:right w:val="nil"/>
          <w:insideH w:val="nil"/>
          <w:insideV w:val="nil"/>
        </w:tcBorders>
        <w:shd w:val="clear" w:color="auto" w:fill="D74C00" w:themeFill="accent5" w:themeFillShade="BF"/>
      </w:tcPr>
    </w:tblStylePr>
  </w:style>
  <w:style w:type="table" w:styleId="Donkerelijst-accent6">
    <w:name w:val="Dark List Accent 6"/>
    <w:basedOn w:val="Standaardtabel"/>
    <w:uiPriority w:val="70"/>
    <w:rsid w:val="00242980"/>
    <w:rPr>
      <w:color w:val="FFFFFF" w:themeColor="background1"/>
    </w:rPr>
    <w:tblPr>
      <w:tblStyleRowBandSize w:val="1"/>
      <w:tblStyleColBandSize w:val="1"/>
    </w:tblPr>
    <w:tcPr>
      <w:shd w:val="clear" w:color="auto" w:fill="FFCB4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A574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9B0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9B000" w:themeFill="accent6" w:themeFillShade="BF"/>
      </w:tcPr>
    </w:tblStylePr>
    <w:tblStylePr w:type="band1Vert">
      <w:tblPr/>
      <w:tcPr>
        <w:tcBorders>
          <w:top w:val="nil"/>
          <w:left w:val="nil"/>
          <w:bottom w:val="nil"/>
          <w:right w:val="nil"/>
          <w:insideH w:val="nil"/>
          <w:insideV w:val="nil"/>
        </w:tcBorders>
        <w:shd w:val="clear" w:color="auto" w:fill="F9B000" w:themeFill="accent6" w:themeFillShade="BF"/>
      </w:tcPr>
    </w:tblStylePr>
    <w:tblStylePr w:type="band1Horz">
      <w:tblPr/>
      <w:tcPr>
        <w:tcBorders>
          <w:top w:val="nil"/>
          <w:left w:val="nil"/>
          <w:bottom w:val="nil"/>
          <w:right w:val="nil"/>
          <w:insideH w:val="nil"/>
          <w:insideV w:val="nil"/>
        </w:tcBorders>
        <w:shd w:val="clear" w:color="auto" w:fill="F9B000" w:themeFill="accent6" w:themeFillShade="BF"/>
      </w:tcPr>
    </w:tblStylePr>
  </w:style>
  <w:style w:type="paragraph" w:styleId="Datum">
    <w:name w:val="Date"/>
    <w:basedOn w:val="Standaard"/>
    <w:next w:val="Standaard"/>
    <w:link w:val="DatumChar"/>
    <w:uiPriority w:val="99"/>
    <w:semiHidden/>
    <w:unhideWhenUsed/>
    <w:rsid w:val="00242980"/>
  </w:style>
  <w:style w:type="character" w:customStyle="1" w:styleId="DatumChar">
    <w:name w:val="Datum Char"/>
    <w:basedOn w:val="Standaardalinea-lettertype"/>
    <w:link w:val="Datum"/>
    <w:uiPriority w:val="99"/>
    <w:semiHidden/>
    <w:rsid w:val="00242980"/>
    <w:rPr>
      <w:rFonts w:asciiTheme="minorHAnsi" w:hAnsiTheme="minorHAnsi"/>
      <w:color w:val="333333" w:themeColor="text1"/>
      <w:sz w:val="18"/>
      <w:lang w:val="nl-NL"/>
    </w:rPr>
  </w:style>
  <w:style w:type="paragraph" w:styleId="Documentstructuur">
    <w:name w:val="Document Map"/>
    <w:basedOn w:val="Standaard"/>
    <w:link w:val="DocumentstructuurChar"/>
    <w:uiPriority w:val="99"/>
    <w:semiHidden/>
    <w:unhideWhenUsed/>
    <w:rsid w:val="00242980"/>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242980"/>
    <w:rPr>
      <w:rFonts w:ascii="Tahoma" w:hAnsi="Tahoma" w:cs="Tahoma"/>
      <w:color w:val="333333" w:themeColor="text1"/>
      <w:sz w:val="16"/>
      <w:szCs w:val="16"/>
      <w:lang w:val="nl-NL"/>
    </w:rPr>
  </w:style>
  <w:style w:type="paragraph" w:styleId="Adresenvelop">
    <w:name w:val="envelope address"/>
    <w:basedOn w:val="Standaard"/>
    <w:uiPriority w:val="99"/>
    <w:semiHidden/>
    <w:unhideWhenUsed/>
    <w:rsid w:val="00242980"/>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242980"/>
    <w:pPr>
      <w:spacing w:line="240" w:lineRule="auto"/>
    </w:pPr>
    <w:rPr>
      <w:rFonts w:asciiTheme="majorHAnsi" w:eastAsiaTheme="majorEastAsia" w:hAnsiTheme="majorHAnsi" w:cstheme="majorBidi"/>
      <w:sz w:val="20"/>
    </w:rPr>
  </w:style>
  <w:style w:type="character" w:styleId="HTML-acroniem">
    <w:name w:val="HTML Acronym"/>
    <w:basedOn w:val="Standaardalinea-lettertype"/>
    <w:uiPriority w:val="99"/>
    <w:semiHidden/>
    <w:unhideWhenUsed/>
    <w:rsid w:val="00242980"/>
    <w:rPr>
      <w:lang w:val="nl-NL"/>
    </w:rPr>
  </w:style>
  <w:style w:type="paragraph" w:styleId="HTML-adres">
    <w:name w:val="HTML Address"/>
    <w:basedOn w:val="Standaard"/>
    <w:link w:val="HTML-adresChar"/>
    <w:uiPriority w:val="99"/>
    <w:semiHidden/>
    <w:unhideWhenUsed/>
    <w:rsid w:val="00242980"/>
    <w:pPr>
      <w:spacing w:line="240" w:lineRule="auto"/>
    </w:pPr>
    <w:rPr>
      <w:i/>
      <w:iCs/>
    </w:rPr>
  </w:style>
  <w:style w:type="character" w:customStyle="1" w:styleId="HTML-adresChar">
    <w:name w:val="HTML-adres Char"/>
    <w:basedOn w:val="Standaardalinea-lettertype"/>
    <w:link w:val="HTML-adres"/>
    <w:uiPriority w:val="99"/>
    <w:semiHidden/>
    <w:rsid w:val="00242980"/>
    <w:rPr>
      <w:rFonts w:asciiTheme="minorHAnsi" w:hAnsiTheme="minorHAnsi"/>
      <w:i/>
      <w:iCs/>
      <w:color w:val="333333" w:themeColor="text1"/>
      <w:sz w:val="18"/>
      <w:lang w:val="nl-NL"/>
    </w:rPr>
  </w:style>
  <w:style w:type="character" w:styleId="HTML-citaat">
    <w:name w:val="HTML Cite"/>
    <w:basedOn w:val="Standaardalinea-lettertype"/>
    <w:uiPriority w:val="99"/>
    <w:semiHidden/>
    <w:unhideWhenUsed/>
    <w:rsid w:val="00242980"/>
    <w:rPr>
      <w:i/>
      <w:iCs/>
      <w:lang w:val="nl-NL"/>
    </w:rPr>
  </w:style>
  <w:style w:type="character" w:styleId="HTMLCode">
    <w:name w:val="HTML Code"/>
    <w:basedOn w:val="Standaardalinea-lettertype"/>
    <w:uiPriority w:val="99"/>
    <w:semiHidden/>
    <w:unhideWhenUsed/>
    <w:rsid w:val="00242980"/>
    <w:rPr>
      <w:rFonts w:ascii="Consolas" w:hAnsi="Consolas" w:cs="Consolas"/>
      <w:sz w:val="20"/>
      <w:szCs w:val="20"/>
      <w:lang w:val="nl-NL"/>
    </w:rPr>
  </w:style>
  <w:style w:type="character" w:styleId="HTMLDefinition">
    <w:name w:val="HTML Definition"/>
    <w:basedOn w:val="Standaardalinea-lettertype"/>
    <w:uiPriority w:val="99"/>
    <w:semiHidden/>
    <w:unhideWhenUsed/>
    <w:rsid w:val="00242980"/>
    <w:rPr>
      <w:i/>
      <w:iCs/>
      <w:lang w:val="nl-NL"/>
    </w:rPr>
  </w:style>
  <w:style w:type="character" w:styleId="HTML-toetsenbord">
    <w:name w:val="HTML Keyboard"/>
    <w:basedOn w:val="Standaardalinea-lettertype"/>
    <w:uiPriority w:val="99"/>
    <w:semiHidden/>
    <w:unhideWhenUsed/>
    <w:rsid w:val="00242980"/>
    <w:rPr>
      <w:rFonts w:ascii="Consolas" w:hAnsi="Consolas" w:cs="Consolas"/>
      <w:sz w:val="20"/>
      <w:szCs w:val="20"/>
      <w:lang w:val="nl-NL"/>
    </w:rPr>
  </w:style>
  <w:style w:type="paragraph" w:styleId="HTML-voorafopgemaakt">
    <w:name w:val="HTML Preformatted"/>
    <w:basedOn w:val="Standaard"/>
    <w:link w:val="HTML-voorafopgemaaktChar"/>
    <w:uiPriority w:val="99"/>
    <w:semiHidden/>
    <w:unhideWhenUsed/>
    <w:rsid w:val="00242980"/>
    <w:pPr>
      <w:spacing w:line="240" w:lineRule="auto"/>
    </w:pPr>
    <w:rPr>
      <w:rFonts w:ascii="Consolas" w:hAnsi="Consolas" w:cs="Consolas"/>
      <w:sz w:val="20"/>
    </w:rPr>
  </w:style>
  <w:style w:type="character" w:customStyle="1" w:styleId="HTML-voorafopgemaaktChar">
    <w:name w:val="HTML - vooraf opgemaakt Char"/>
    <w:basedOn w:val="Standaardalinea-lettertype"/>
    <w:link w:val="HTML-voorafopgemaakt"/>
    <w:uiPriority w:val="99"/>
    <w:semiHidden/>
    <w:rsid w:val="00242980"/>
    <w:rPr>
      <w:rFonts w:ascii="Consolas" w:hAnsi="Consolas" w:cs="Consolas"/>
      <w:color w:val="333333" w:themeColor="text1"/>
      <w:lang w:val="nl-NL"/>
    </w:rPr>
  </w:style>
  <w:style w:type="character" w:styleId="HTML-voorbeeld">
    <w:name w:val="HTML Sample"/>
    <w:basedOn w:val="Standaardalinea-lettertype"/>
    <w:uiPriority w:val="99"/>
    <w:semiHidden/>
    <w:unhideWhenUsed/>
    <w:rsid w:val="00242980"/>
    <w:rPr>
      <w:rFonts w:ascii="Consolas" w:hAnsi="Consolas" w:cs="Consolas"/>
      <w:sz w:val="24"/>
      <w:szCs w:val="24"/>
      <w:lang w:val="nl-NL"/>
    </w:rPr>
  </w:style>
  <w:style w:type="character" w:styleId="HTML-schrijfmachine">
    <w:name w:val="HTML Typewriter"/>
    <w:basedOn w:val="Standaardalinea-lettertype"/>
    <w:uiPriority w:val="99"/>
    <w:semiHidden/>
    <w:unhideWhenUsed/>
    <w:rsid w:val="00242980"/>
    <w:rPr>
      <w:rFonts w:ascii="Consolas" w:hAnsi="Consolas" w:cs="Consolas"/>
      <w:sz w:val="20"/>
      <w:szCs w:val="20"/>
      <w:lang w:val="nl-NL"/>
    </w:rPr>
  </w:style>
  <w:style w:type="character" w:styleId="HTMLVariable">
    <w:name w:val="HTML Variable"/>
    <w:basedOn w:val="Standaardalinea-lettertype"/>
    <w:uiPriority w:val="99"/>
    <w:semiHidden/>
    <w:unhideWhenUsed/>
    <w:rsid w:val="00242980"/>
    <w:rPr>
      <w:i/>
      <w:iCs/>
      <w:lang w:val="nl-NL"/>
    </w:rPr>
  </w:style>
  <w:style w:type="paragraph" w:styleId="Index1">
    <w:name w:val="index 1"/>
    <w:basedOn w:val="Standaard"/>
    <w:next w:val="Standaard"/>
    <w:autoRedefine/>
    <w:uiPriority w:val="99"/>
    <w:semiHidden/>
    <w:unhideWhenUsed/>
    <w:rsid w:val="00242980"/>
    <w:pPr>
      <w:spacing w:line="240" w:lineRule="auto"/>
      <w:ind w:left="180" w:hanging="180"/>
    </w:pPr>
  </w:style>
  <w:style w:type="paragraph" w:styleId="Index2">
    <w:name w:val="index 2"/>
    <w:basedOn w:val="Standaard"/>
    <w:next w:val="Standaard"/>
    <w:autoRedefine/>
    <w:uiPriority w:val="99"/>
    <w:semiHidden/>
    <w:unhideWhenUsed/>
    <w:rsid w:val="00242980"/>
    <w:pPr>
      <w:spacing w:line="240" w:lineRule="auto"/>
      <w:ind w:left="360" w:hanging="180"/>
    </w:pPr>
  </w:style>
  <w:style w:type="paragraph" w:styleId="Index3">
    <w:name w:val="index 3"/>
    <w:basedOn w:val="Standaard"/>
    <w:next w:val="Standaard"/>
    <w:autoRedefine/>
    <w:uiPriority w:val="99"/>
    <w:semiHidden/>
    <w:unhideWhenUsed/>
    <w:rsid w:val="00242980"/>
    <w:pPr>
      <w:spacing w:line="240" w:lineRule="auto"/>
      <w:ind w:left="540" w:hanging="180"/>
    </w:pPr>
  </w:style>
  <w:style w:type="paragraph" w:styleId="Index4">
    <w:name w:val="index 4"/>
    <w:basedOn w:val="Standaard"/>
    <w:next w:val="Standaard"/>
    <w:autoRedefine/>
    <w:uiPriority w:val="99"/>
    <w:semiHidden/>
    <w:unhideWhenUsed/>
    <w:rsid w:val="00242980"/>
    <w:pPr>
      <w:spacing w:line="240" w:lineRule="auto"/>
      <w:ind w:left="720" w:hanging="180"/>
    </w:pPr>
  </w:style>
  <w:style w:type="paragraph" w:styleId="Index5">
    <w:name w:val="index 5"/>
    <w:basedOn w:val="Standaard"/>
    <w:next w:val="Standaard"/>
    <w:autoRedefine/>
    <w:uiPriority w:val="99"/>
    <w:semiHidden/>
    <w:unhideWhenUsed/>
    <w:rsid w:val="00242980"/>
    <w:pPr>
      <w:spacing w:line="240" w:lineRule="auto"/>
      <w:ind w:left="900" w:hanging="180"/>
    </w:pPr>
  </w:style>
  <w:style w:type="paragraph" w:styleId="Index6">
    <w:name w:val="index 6"/>
    <w:basedOn w:val="Standaard"/>
    <w:next w:val="Standaard"/>
    <w:autoRedefine/>
    <w:uiPriority w:val="99"/>
    <w:semiHidden/>
    <w:unhideWhenUsed/>
    <w:rsid w:val="00242980"/>
    <w:pPr>
      <w:spacing w:line="240" w:lineRule="auto"/>
      <w:ind w:left="1080" w:hanging="180"/>
    </w:pPr>
  </w:style>
  <w:style w:type="paragraph" w:styleId="Index7">
    <w:name w:val="index 7"/>
    <w:basedOn w:val="Standaard"/>
    <w:next w:val="Standaard"/>
    <w:autoRedefine/>
    <w:uiPriority w:val="99"/>
    <w:semiHidden/>
    <w:unhideWhenUsed/>
    <w:rsid w:val="00242980"/>
    <w:pPr>
      <w:spacing w:line="240" w:lineRule="auto"/>
      <w:ind w:left="1260" w:hanging="180"/>
    </w:pPr>
  </w:style>
  <w:style w:type="paragraph" w:styleId="Index8">
    <w:name w:val="index 8"/>
    <w:basedOn w:val="Standaard"/>
    <w:next w:val="Standaard"/>
    <w:autoRedefine/>
    <w:uiPriority w:val="99"/>
    <w:semiHidden/>
    <w:unhideWhenUsed/>
    <w:rsid w:val="00242980"/>
    <w:pPr>
      <w:spacing w:line="240" w:lineRule="auto"/>
      <w:ind w:left="1440" w:hanging="180"/>
    </w:pPr>
  </w:style>
  <w:style w:type="paragraph" w:styleId="Index9">
    <w:name w:val="index 9"/>
    <w:basedOn w:val="Standaard"/>
    <w:next w:val="Standaard"/>
    <w:autoRedefine/>
    <w:uiPriority w:val="99"/>
    <w:semiHidden/>
    <w:unhideWhenUsed/>
    <w:rsid w:val="00242980"/>
    <w:pPr>
      <w:spacing w:line="240" w:lineRule="auto"/>
      <w:ind w:left="1620" w:hanging="180"/>
    </w:pPr>
  </w:style>
  <w:style w:type="paragraph" w:styleId="Indexkop">
    <w:name w:val="index heading"/>
    <w:basedOn w:val="Standaard"/>
    <w:next w:val="Index1"/>
    <w:uiPriority w:val="99"/>
    <w:semiHidden/>
    <w:unhideWhenUsed/>
    <w:rsid w:val="00242980"/>
    <w:rPr>
      <w:rFonts w:asciiTheme="majorHAnsi" w:eastAsiaTheme="majorEastAsia" w:hAnsiTheme="majorHAnsi" w:cstheme="majorBidi"/>
      <w:b/>
      <w:bCs/>
    </w:rPr>
  </w:style>
  <w:style w:type="character" w:styleId="Intensievebenadrukking">
    <w:name w:val="Intense Emphasis"/>
    <w:basedOn w:val="Standaardalinea-lettertype"/>
    <w:uiPriority w:val="21"/>
    <w:semiHidden/>
    <w:rsid w:val="00242980"/>
    <w:rPr>
      <w:b/>
      <w:bCs/>
      <w:i/>
      <w:iCs/>
      <w:color w:val="2E3192" w:themeColor="accent1"/>
      <w:lang w:val="nl-NL"/>
    </w:rPr>
  </w:style>
  <w:style w:type="paragraph" w:styleId="Duidelijkcitaat">
    <w:name w:val="Intense Quote"/>
    <w:basedOn w:val="Standaard"/>
    <w:next w:val="Standaard"/>
    <w:link w:val="DuidelijkcitaatChar"/>
    <w:uiPriority w:val="30"/>
    <w:semiHidden/>
    <w:rsid w:val="00242980"/>
    <w:pPr>
      <w:pBdr>
        <w:bottom w:val="single" w:sz="4" w:space="4" w:color="2E3192" w:themeColor="accent1"/>
      </w:pBdr>
      <w:spacing w:before="200" w:after="280"/>
      <w:ind w:left="936" w:right="936"/>
    </w:pPr>
    <w:rPr>
      <w:b/>
      <w:bCs/>
      <w:i/>
      <w:iCs/>
      <w:color w:val="2E3192" w:themeColor="accent1"/>
    </w:rPr>
  </w:style>
  <w:style w:type="character" w:customStyle="1" w:styleId="DuidelijkcitaatChar">
    <w:name w:val="Duidelijk citaat Char"/>
    <w:basedOn w:val="Standaardalinea-lettertype"/>
    <w:link w:val="Duidelijkcitaat"/>
    <w:uiPriority w:val="30"/>
    <w:semiHidden/>
    <w:rsid w:val="00242980"/>
    <w:rPr>
      <w:rFonts w:asciiTheme="minorHAnsi" w:hAnsiTheme="minorHAnsi"/>
      <w:b/>
      <w:bCs/>
      <w:i/>
      <w:iCs/>
      <w:color w:val="2E3192" w:themeColor="accent1"/>
      <w:sz w:val="18"/>
      <w:lang w:val="nl-NL"/>
    </w:rPr>
  </w:style>
  <w:style w:type="character" w:styleId="Intensieveverwijzing">
    <w:name w:val="Intense Reference"/>
    <w:basedOn w:val="Standaardalinea-lettertype"/>
    <w:uiPriority w:val="32"/>
    <w:semiHidden/>
    <w:rsid w:val="00242980"/>
    <w:rPr>
      <w:b/>
      <w:bCs/>
      <w:smallCaps/>
      <w:color w:val="00AEEF" w:themeColor="accent2"/>
      <w:spacing w:val="5"/>
      <w:u w:val="single"/>
      <w:lang w:val="nl-NL"/>
    </w:rPr>
  </w:style>
  <w:style w:type="table" w:styleId="Lichtraster">
    <w:name w:val="Light Grid"/>
    <w:basedOn w:val="Standaardtabel"/>
    <w:uiPriority w:val="62"/>
    <w:rsid w:val="00242980"/>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insideH w:val="single" w:sz="8" w:space="0" w:color="333333" w:themeColor="text1"/>
        <w:insideV w:val="single" w:sz="8" w:space="0" w:color="333333"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3333" w:themeColor="text1"/>
          <w:left w:val="single" w:sz="8" w:space="0" w:color="333333" w:themeColor="text1"/>
          <w:bottom w:val="single" w:sz="18" w:space="0" w:color="333333" w:themeColor="text1"/>
          <w:right w:val="single" w:sz="8" w:space="0" w:color="333333" w:themeColor="text1"/>
          <w:insideH w:val="nil"/>
          <w:insideV w:val="single" w:sz="8" w:space="0" w:color="333333"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3333" w:themeColor="text1"/>
          <w:left w:val="single" w:sz="8" w:space="0" w:color="333333" w:themeColor="text1"/>
          <w:bottom w:val="single" w:sz="8" w:space="0" w:color="333333" w:themeColor="text1"/>
          <w:right w:val="single" w:sz="8" w:space="0" w:color="333333" w:themeColor="text1"/>
          <w:insideH w:val="nil"/>
          <w:insideV w:val="single" w:sz="8" w:space="0" w:color="333333"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tblStylePr w:type="band1Vert">
      <w:tblPr/>
      <w:tcPr>
        <w:tcBorders>
          <w:top w:val="single" w:sz="8" w:space="0" w:color="333333" w:themeColor="text1"/>
          <w:left w:val="single" w:sz="8" w:space="0" w:color="333333" w:themeColor="text1"/>
          <w:bottom w:val="single" w:sz="8" w:space="0" w:color="333333" w:themeColor="text1"/>
          <w:right w:val="single" w:sz="8" w:space="0" w:color="333333" w:themeColor="text1"/>
        </w:tcBorders>
        <w:shd w:val="clear" w:color="auto" w:fill="CCCCCC" w:themeFill="text1" w:themeFillTint="3F"/>
      </w:tcPr>
    </w:tblStylePr>
    <w:tblStylePr w:type="band1Horz">
      <w:tblPr/>
      <w:tcPr>
        <w:tcBorders>
          <w:top w:val="single" w:sz="8" w:space="0" w:color="333333" w:themeColor="text1"/>
          <w:left w:val="single" w:sz="8" w:space="0" w:color="333333" w:themeColor="text1"/>
          <w:bottom w:val="single" w:sz="8" w:space="0" w:color="333333" w:themeColor="text1"/>
          <w:right w:val="single" w:sz="8" w:space="0" w:color="333333" w:themeColor="text1"/>
          <w:insideV w:val="single" w:sz="8" w:space="0" w:color="333333" w:themeColor="text1"/>
        </w:tcBorders>
        <w:shd w:val="clear" w:color="auto" w:fill="CCCCCC" w:themeFill="text1" w:themeFillTint="3F"/>
      </w:tcPr>
    </w:tblStylePr>
    <w:tblStylePr w:type="band2Horz">
      <w:tblPr/>
      <w:tcPr>
        <w:tcBorders>
          <w:top w:val="single" w:sz="8" w:space="0" w:color="333333" w:themeColor="text1"/>
          <w:left w:val="single" w:sz="8" w:space="0" w:color="333333" w:themeColor="text1"/>
          <w:bottom w:val="single" w:sz="8" w:space="0" w:color="333333" w:themeColor="text1"/>
          <w:right w:val="single" w:sz="8" w:space="0" w:color="333333" w:themeColor="text1"/>
          <w:insideV w:val="single" w:sz="8" w:space="0" w:color="333333" w:themeColor="text1"/>
        </w:tcBorders>
      </w:tcPr>
    </w:tblStylePr>
  </w:style>
  <w:style w:type="table" w:styleId="Lichtraster-accent1">
    <w:name w:val="Light Grid Accent 1"/>
    <w:basedOn w:val="Standaardtabel"/>
    <w:uiPriority w:val="62"/>
    <w:rsid w:val="00242980"/>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insideH w:val="single" w:sz="8" w:space="0" w:color="2E3192" w:themeColor="accent1"/>
        <w:insideV w:val="single" w:sz="8" w:space="0" w:color="2E319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3192" w:themeColor="accent1"/>
          <w:left w:val="single" w:sz="8" w:space="0" w:color="2E3192" w:themeColor="accent1"/>
          <w:bottom w:val="single" w:sz="18" w:space="0" w:color="2E3192" w:themeColor="accent1"/>
          <w:right w:val="single" w:sz="8" w:space="0" w:color="2E3192" w:themeColor="accent1"/>
          <w:insideH w:val="nil"/>
          <w:insideV w:val="single" w:sz="8" w:space="0" w:color="2E319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3192" w:themeColor="accent1"/>
          <w:left w:val="single" w:sz="8" w:space="0" w:color="2E3192" w:themeColor="accent1"/>
          <w:bottom w:val="single" w:sz="8" w:space="0" w:color="2E3192" w:themeColor="accent1"/>
          <w:right w:val="single" w:sz="8" w:space="0" w:color="2E3192" w:themeColor="accent1"/>
          <w:insideH w:val="nil"/>
          <w:insideV w:val="single" w:sz="8" w:space="0" w:color="2E319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tblStylePr w:type="band1Vert">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shd w:val="clear" w:color="auto" w:fill="C3C4EC" w:themeFill="accent1" w:themeFillTint="3F"/>
      </w:tcPr>
    </w:tblStylePr>
    <w:tblStylePr w:type="band1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insideV w:val="single" w:sz="8" w:space="0" w:color="2E3192" w:themeColor="accent1"/>
        </w:tcBorders>
        <w:shd w:val="clear" w:color="auto" w:fill="C3C4EC" w:themeFill="accent1" w:themeFillTint="3F"/>
      </w:tcPr>
    </w:tblStylePr>
    <w:tblStylePr w:type="band2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insideV w:val="single" w:sz="8" w:space="0" w:color="2E3192" w:themeColor="accent1"/>
        </w:tcBorders>
      </w:tcPr>
    </w:tblStylePr>
  </w:style>
  <w:style w:type="table" w:styleId="Lichtraster-accent2">
    <w:name w:val="Light Grid Accent 2"/>
    <w:basedOn w:val="Standaardtabel"/>
    <w:uiPriority w:val="62"/>
    <w:rsid w:val="00242980"/>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insideH w:val="single" w:sz="8" w:space="0" w:color="00AEEF" w:themeColor="accent2"/>
        <w:insideV w:val="single" w:sz="8" w:space="0" w:color="00AEE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EEF" w:themeColor="accent2"/>
          <w:left w:val="single" w:sz="8" w:space="0" w:color="00AEEF" w:themeColor="accent2"/>
          <w:bottom w:val="single" w:sz="18" w:space="0" w:color="00AEEF" w:themeColor="accent2"/>
          <w:right w:val="single" w:sz="8" w:space="0" w:color="00AEEF" w:themeColor="accent2"/>
          <w:insideH w:val="nil"/>
          <w:insideV w:val="single" w:sz="8" w:space="0" w:color="00AEE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EEF" w:themeColor="accent2"/>
          <w:left w:val="single" w:sz="8" w:space="0" w:color="00AEEF" w:themeColor="accent2"/>
          <w:bottom w:val="single" w:sz="8" w:space="0" w:color="00AEEF" w:themeColor="accent2"/>
          <w:right w:val="single" w:sz="8" w:space="0" w:color="00AEEF" w:themeColor="accent2"/>
          <w:insideH w:val="nil"/>
          <w:insideV w:val="single" w:sz="8" w:space="0" w:color="00AEE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tblStylePr w:type="band1Vert">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shd w:val="clear" w:color="auto" w:fill="BCECFF" w:themeFill="accent2" w:themeFillTint="3F"/>
      </w:tcPr>
    </w:tblStylePr>
    <w:tblStylePr w:type="band1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insideV w:val="single" w:sz="8" w:space="0" w:color="00AEEF" w:themeColor="accent2"/>
        </w:tcBorders>
        <w:shd w:val="clear" w:color="auto" w:fill="BCECFF" w:themeFill="accent2" w:themeFillTint="3F"/>
      </w:tcPr>
    </w:tblStylePr>
    <w:tblStylePr w:type="band2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insideV w:val="single" w:sz="8" w:space="0" w:color="00AEEF" w:themeColor="accent2"/>
        </w:tcBorders>
      </w:tcPr>
    </w:tblStylePr>
  </w:style>
  <w:style w:type="table" w:styleId="Lichtraster-accent3">
    <w:name w:val="Light Grid Accent 3"/>
    <w:basedOn w:val="Standaardtabel"/>
    <w:uiPriority w:val="62"/>
    <w:rsid w:val="00242980"/>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insideH w:val="single" w:sz="8" w:space="0" w:color="E6E6E6" w:themeColor="accent3"/>
        <w:insideV w:val="single" w:sz="8" w:space="0" w:color="E6E6E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E6E6" w:themeColor="accent3"/>
          <w:left w:val="single" w:sz="8" w:space="0" w:color="E6E6E6" w:themeColor="accent3"/>
          <w:bottom w:val="single" w:sz="18" w:space="0" w:color="E6E6E6" w:themeColor="accent3"/>
          <w:right w:val="single" w:sz="8" w:space="0" w:color="E6E6E6" w:themeColor="accent3"/>
          <w:insideH w:val="nil"/>
          <w:insideV w:val="single" w:sz="8" w:space="0" w:color="E6E6E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E6E6" w:themeColor="accent3"/>
          <w:left w:val="single" w:sz="8" w:space="0" w:color="E6E6E6" w:themeColor="accent3"/>
          <w:bottom w:val="single" w:sz="8" w:space="0" w:color="E6E6E6" w:themeColor="accent3"/>
          <w:right w:val="single" w:sz="8" w:space="0" w:color="E6E6E6" w:themeColor="accent3"/>
          <w:insideH w:val="nil"/>
          <w:insideV w:val="single" w:sz="8" w:space="0" w:color="E6E6E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tblStylePr w:type="band1Vert">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shd w:val="clear" w:color="auto" w:fill="F8F8F8" w:themeFill="accent3" w:themeFillTint="3F"/>
      </w:tcPr>
    </w:tblStylePr>
    <w:tblStylePr w:type="band1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insideV w:val="single" w:sz="8" w:space="0" w:color="E6E6E6" w:themeColor="accent3"/>
        </w:tcBorders>
        <w:shd w:val="clear" w:color="auto" w:fill="F8F8F8" w:themeFill="accent3" w:themeFillTint="3F"/>
      </w:tcPr>
    </w:tblStylePr>
    <w:tblStylePr w:type="band2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insideV w:val="single" w:sz="8" w:space="0" w:color="E6E6E6" w:themeColor="accent3"/>
        </w:tcBorders>
      </w:tcPr>
    </w:tblStylePr>
  </w:style>
  <w:style w:type="table" w:styleId="Lichtraster-accent4">
    <w:name w:val="Light Grid Accent 4"/>
    <w:basedOn w:val="Standaardtabel"/>
    <w:uiPriority w:val="62"/>
    <w:rsid w:val="00242980"/>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insideH w:val="single" w:sz="8" w:space="0" w:color="72BE44" w:themeColor="accent4"/>
        <w:insideV w:val="single" w:sz="8" w:space="0" w:color="72BE4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BE44" w:themeColor="accent4"/>
          <w:left w:val="single" w:sz="8" w:space="0" w:color="72BE44" w:themeColor="accent4"/>
          <w:bottom w:val="single" w:sz="18" w:space="0" w:color="72BE44" w:themeColor="accent4"/>
          <w:right w:val="single" w:sz="8" w:space="0" w:color="72BE44" w:themeColor="accent4"/>
          <w:insideH w:val="nil"/>
          <w:insideV w:val="single" w:sz="8" w:space="0" w:color="72BE4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BE44" w:themeColor="accent4"/>
          <w:left w:val="single" w:sz="8" w:space="0" w:color="72BE44" w:themeColor="accent4"/>
          <w:bottom w:val="single" w:sz="8" w:space="0" w:color="72BE44" w:themeColor="accent4"/>
          <w:right w:val="single" w:sz="8" w:space="0" w:color="72BE44" w:themeColor="accent4"/>
          <w:insideH w:val="nil"/>
          <w:insideV w:val="single" w:sz="8" w:space="0" w:color="72BE4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tblStylePr w:type="band1Vert">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shd w:val="clear" w:color="auto" w:fill="DCEFD0" w:themeFill="accent4" w:themeFillTint="3F"/>
      </w:tcPr>
    </w:tblStylePr>
    <w:tblStylePr w:type="band1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insideV w:val="single" w:sz="8" w:space="0" w:color="72BE44" w:themeColor="accent4"/>
        </w:tcBorders>
        <w:shd w:val="clear" w:color="auto" w:fill="DCEFD0" w:themeFill="accent4" w:themeFillTint="3F"/>
      </w:tcPr>
    </w:tblStylePr>
    <w:tblStylePr w:type="band2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insideV w:val="single" w:sz="8" w:space="0" w:color="72BE44" w:themeColor="accent4"/>
        </w:tcBorders>
      </w:tcPr>
    </w:tblStylePr>
  </w:style>
  <w:style w:type="table" w:styleId="Lichtraster-accent5">
    <w:name w:val="Light Grid Accent 5"/>
    <w:basedOn w:val="Standaardtabel"/>
    <w:uiPriority w:val="62"/>
    <w:rsid w:val="00242980"/>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insideH w:val="single" w:sz="8" w:space="0" w:color="FF7021" w:themeColor="accent5"/>
        <w:insideV w:val="single" w:sz="8" w:space="0" w:color="FF702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021" w:themeColor="accent5"/>
          <w:left w:val="single" w:sz="8" w:space="0" w:color="FF7021" w:themeColor="accent5"/>
          <w:bottom w:val="single" w:sz="18" w:space="0" w:color="FF7021" w:themeColor="accent5"/>
          <w:right w:val="single" w:sz="8" w:space="0" w:color="FF7021" w:themeColor="accent5"/>
          <w:insideH w:val="nil"/>
          <w:insideV w:val="single" w:sz="8" w:space="0" w:color="FF702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021" w:themeColor="accent5"/>
          <w:left w:val="single" w:sz="8" w:space="0" w:color="FF7021" w:themeColor="accent5"/>
          <w:bottom w:val="single" w:sz="8" w:space="0" w:color="FF7021" w:themeColor="accent5"/>
          <w:right w:val="single" w:sz="8" w:space="0" w:color="FF7021" w:themeColor="accent5"/>
          <w:insideH w:val="nil"/>
          <w:insideV w:val="single" w:sz="8" w:space="0" w:color="FF702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tblStylePr w:type="band1Vert">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shd w:val="clear" w:color="auto" w:fill="FFDBC8" w:themeFill="accent5" w:themeFillTint="3F"/>
      </w:tcPr>
    </w:tblStylePr>
    <w:tblStylePr w:type="band1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insideV w:val="single" w:sz="8" w:space="0" w:color="FF7021" w:themeColor="accent5"/>
        </w:tcBorders>
        <w:shd w:val="clear" w:color="auto" w:fill="FFDBC8" w:themeFill="accent5" w:themeFillTint="3F"/>
      </w:tcPr>
    </w:tblStylePr>
    <w:tblStylePr w:type="band2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insideV w:val="single" w:sz="8" w:space="0" w:color="FF7021" w:themeColor="accent5"/>
        </w:tcBorders>
      </w:tcPr>
    </w:tblStylePr>
  </w:style>
  <w:style w:type="table" w:styleId="Lichtraster-accent6">
    <w:name w:val="Light Grid Accent 6"/>
    <w:basedOn w:val="Standaardtabel"/>
    <w:uiPriority w:val="62"/>
    <w:rsid w:val="00242980"/>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insideH w:val="single" w:sz="8" w:space="0" w:color="FFCB4E" w:themeColor="accent6"/>
        <w:insideV w:val="single" w:sz="8" w:space="0" w:color="FFCB4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B4E" w:themeColor="accent6"/>
          <w:left w:val="single" w:sz="8" w:space="0" w:color="FFCB4E" w:themeColor="accent6"/>
          <w:bottom w:val="single" w:sz="18" w:space="0" w:color="FFCB4E" w:themeColor="accent6"/>
          <w:right w:val="single" w:sz="8" w:space="0" w:color="FFCB4E" w:themeColor="accent6"/>
          <w:insideH w:val="nil"/>
          <w:insideV w:val="single" w:sz="8" w:space="0" w:color="FFCB4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B4E" w:themeColor="accent6"/>
          <w:left w:val="single" w:sz="8" w:space="0" w:color="FFCB4E" w:themeColor="accent6"/>
          <w:bottom w:val="single" w:sz="8" w:space="0" w:color="FFCB4E" w:themeColor="accent6"/>
          <w:right w:val="single" w:sz="8" w:space="0" w:color="FFCB4E" w:themeColor="accent6"/>
          <w:insideH w:val="nil"/>
          <w:insideV w:val="single" w:sz="8" w:space="0" w:color="FFCB4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tblStylePr w:type="band1Vert">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shd w:val="clear" w:color="auto" w:fill="FFF2D3" w:themeFill="accent6" w:themeFillTint="3F"/>
      </w:tcPr>
    </w:tblStylePr>
    <w:tblStylePr w:type="band1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insideV w:val="single" w:sz="8" w:space="0" w:color="FFCB4E" w:themeColor="accent6"/>
        </w:tcBorders>
        <w:shd w:val="clear" w:color="auto" w:fill="FFF2D3" w:themeFill="accent6" w:themeFillTint="3F"/>
      </w:tcPr>
    </w:tblStylePr>
    <w:tblStylePr w:type="band2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insideV w:val="single" w:sz="8" w:space="0" w:color="FFCB4E" w:themeColor="accent6"/>
        </w:tcBorders>
      </w:tcPr>
    </w:tblStylePr>
  </w:style>
  <w:style w:type="table" w:styleId="Lichtelijst">
    <w:name w:val="Light List"/>
    <w:basedOn w:val="Standaardtabel"/>
    <w:uiPriority w:val="61"/>
    <w:rsid w:val="00242980"/>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tblBorders>
    </w:tblPr>
    <w:tblStylePr w:type="firstRow">
      <w:pPr>
        <w:spacing w:before="0" w:after="0" w:line="240" w:lineRule="auto"/>
      </w:pPr>
      <w:rPr>
        <w:b/>
        <w:bCs/>
        <w:color w:val="FFFFFF" w:themeColor="background1"/>
      </w:rPr>
      <w:tblPr/>
      <w:tcPr>
        <w:shd w:val="clear" w:color="auto" w:fill="333333" w:themeFill="text1"/>
      </w:tcPr>
    </w:tblStylePr>
    <w:tblStylePr w:type="lastRow">
      <w:pPr>
        <w:spacing w:before="0" w:after="0" w:line="240" w:lineRule="auto"/>
      </w:pPr>
      <w:rPr>
        <w:b/>
        <w:bCs/>
      </w:rPr>
      <w:tblPr/>
      <w:tcPr>
        <w:tcBorders>
          <w:top w:val="double" w:sz="6" w:space="0" w:color="333333" w:themeColor="text1"/>
          <w:left w:val="single" w:sz="8" w:space="0" w:color="333333" w:themeColor="text1"/>
          <w:bottom w:val="single" w:sz="8" w:space="0" w:color="333333" w:themeColor="text1"/>
          <w:right w:val="single" w:sz="8" w:space="0" w:color="333333" w:themeColor="text1"/>
        </w:tcBorders>
      </w:tcPr>
    </w:tblStylePr>
    <w:tblStylePr w:type="firstCol">
      <w:rPr>
        <w:b/>
        <w:bCs/>
      </w:rPr>
    </w:tblStylePr>
    <w:tblStylePr w:type="lastCol">
      <w:rPr>
        <w:b/>
        <w:bCs/>
      </w:rPr>
    </w:tblStylePr>
    <w:tblStylePr w:type="band1Vert">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tblStylePr w:type="band1Horz">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style>
  <w:style w:type="table" w:styleId="Lichtelijst-accent1">
    <w:name w:val="Light List Accent 1"/>
    <w:basedOn w:val="Standaardtabel"/>
    <w:uiPriority w:val="61"/>
    <w:rsid w:val="00242980"/>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tblBorders>
    </w:tblPr>
    <w:tblStylePr w:type="firstRow">
      <w:pPr>
        <w:spacing w:before="0" w:after="0" w:line="240" w:lineRule="auto"/>
      </w:pPr>
      <w:rPr>
        <w:b/>
        <w:bCs/>
        <w:color w:val="FFFFFF" w:themeColor="background1"/>
      </w:rPr>
      <w:tblPr/>
      <w:tcPr>
        <w:shd w:val="clear" w:color="auto" w:fill="2E3192" w:themeFill="accent1"/>
      </w:tcPr>
    </w:tblStylePr>
    <w:tblStylePr w:type="lastRow">
      <w:pPr>
        <w:spacing w:before="0" w:after="0" w:line="240" w:lineRule="auto"/>
      </w:pPr>
      <w:rPr>
        <w:b/>
        <w:bCs/>
      </w:rPr>
      <w:tblPr/>
      <w:tcPr>
        <w:tcBorders>
          <w:top w:val="double" w:sz="6" w:space="0" w:color="2E3192" w:themeColor="accent1"/>
          <w:left w:val="single" w:sz="8" w:space="0" w:color="2E3192" w:themeColor="accent1"/>
          <w:bottom w:val="single" w:sz="8" w:space="0" w:color="2E3192" w:themeColor="accent1"/>
          <w:right w:val="single" w:sz="8" w:space="0" w:color="2E3192" w:themeColor="accent1"/>
        </w:tcBorders>
      </w:tcPr>
    </w:tblStylePr>
    <w:tblStylePr w:type="firstCol">
      <w:rPr>
        <w:b/>
        <w:bCs/>
      </w:rPr>
    </w:tblStylePr>
    <w:tblStylePr w:type="lastCol">
      <w:rPr>
        <w:b/>
        <w:bCs/>
      </w:rPr>
    </w:tblStylePr>
    <w:tblStylePr w:type="band1Vert">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tblStylePr w:type="band1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style>
  <w:style w:type="table" w:styleId="Lichtelijst-accent2">
    <w:name w:val="Light List Accent 2"/>
    <w:basedOn w:val="Standaardtabel"/>
    <w:uiPriority w:val="61"/>
    <w:rsid w:val="00242980"/>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tblBorders>
    </w:tblPr>
    <w:tblStylePr w:type="firstRow">
      <w:pPr>
        <w:spacing w:before="0" w:after="0" w:line="240" w:lineRule="auto"/>
      </w:pPr>
      <w:rPr>
        <w:b/>
        <w:bCs/>
        <w:color w:val="FFFFFF" w:themeColor="background1"/>
      </w:rPr>
      <w:tblPr/>
      <w:tcPr>
        <w:shd w:val="clear" w:color="auto" w:fill="00AEEF" w:themeFill="accent2"/>
      </w:tcPr>
    </w:tblStylePr>
    <w:tblStylePr w:type="lastRow">
      <w:pPr>
        <w:spacing w:before="0" w:after="0" w:line="240" w:lineRule="auto"/>
      </w:pPr>
      <w:rPr>
        <w:b/>
        <w:bCs/>
      </w:rPr>
      <w:tblPr/>
      <w:tcPr>
        <w:tcBorders>
          <w:top w:val="double" w:sz="6" w:space="0" w:color="00AEEF" w:themeColor="accent2"/>
          <w:left w:val="single" w:sz="8" w:space="0" w:color="00AEEF" w:themeColor="accent2"/>
          <w:bottom w:val="single" w:sz="8" w:space="0" w:color="00AEEF" w:themeColor="accent2"/>
          <w:right w:val="single" w:sz="8" w:space="0" w:color="00AEEF" w:themeColor="accent2"/>
        </w:tcBorders>
      </w:tcPr>
    </w:tblStylePr>
    <w:tblStylePr w:type="firstCol">
      <w:rPr>
        <w:b/>
        <w:bCs/>
      </w:rPr>
    </w:tblStylePr>
    <w:tblStylePr w:type="lastCol">
      <w:rPr>
        <w:b/>
        <w:bCs/>
      </w:rPr>
    </w:tblStylePr>
    <w:tblStylePr w:type="band1Vert">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tblStylePr w:type="band1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style>
  <w:style w:type="table" w:styleId="Lichtelijst-accent4">
    <w:name w:val="Light List Accent 4"/>
    <w:basedOn w:val="Standaardtabel"/>
    <w:uiPriority w:val="61"/>
    <w:rsid w:val="00242980"/>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tblBorders>
    </w:tblPr>
    <w:tblStylePr w:type="firstRow">
      <w:pPr>
        <w:spacing w:before="0" w:after="0" w:line="240" w:lineRule="auto"/>
      </w:pPr>
      <w:rPr>
        <w:b/>
        <w:bCs/>
        <w:color w:val="FFFFFF" w:themeColor="background1"/>
      </w:rPr>
      <w:tblPr/>
      <w:tcPr>
        <w:shd w:val="clear" w:color="auto" w:fill="72BE44" w:themeFill="accent4"/>
      </w:tcPr>
    </w:tblStylePr>
    <w:tblStylePr w:type="lastRow">
      <w:pPr>
        <w:spacing w:before="0" w:after="0" w:line="240" w:lineRule="auto"/>
      </w:pPr>
      <w:rPr>
        <w:b/>
        <w:bCs/>
      </w:rPr>
      <w:tblPr/>
      <w:tcPr>
        <w:tcBorders>
          <w:top w:val="double" w:sz="6" w:space="0" w:color="72BE44" w:themeColor="accent4"/>
          <w:left w:val="single" w:sz="8" w:space="0" w:color="72BE44" w:themeColor="accent4"/>
          <w:bottom w:val="single" w:sz="8" w:space="0" w:color="72BE44" w:themeColor="accent4"/>
          <w:right w:val="single" w:sz="8" w:space="0" w:color="72BE44" w:themeColor="accent4"/>
        </w:tcBorders>
      </w:tcPr>
    </w:tblStylePr>
    <w:tblStylePr w:type="firstCol">
      <w:rPr>
        <w:b/>
        <w:bCs/>
      </w:rPr>
    </w:tblStylePr>
    <w:tblStylePr w:type="lastCol">
      <w:rPr>
        <w:b/>
        <w:bCs/>
      </w:rPr>
    </w:tblStylePr>
    <w:tblStylePr w:type="band1Vert">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tblStylePr w:type="band1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style>
  <w:style w:type="table" w:styleId="Lichtelijst-accent5">
    <w:name w:val="Light List Accent 5"/>
    <w:basedOn w:val="Standaardtabel"/>
    <w:uiPriority w:val="61"/>
    <w:rsid w:val="00242980"/>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tblBorders>
    </w:tblPr>
    <w:tblStylePr w:type="firstRow">
      <w:pPr>
        <w:spacing w:before="0" w:after="0" w:line="240" w:lineRule="auto"/>
      </w:pPr>
      <w:rPr>
        <w:b/>
        <w:bCs/>
        <w:color w:val="FFFFFF" w:themeColor="background1"/>
      </w:rPr>
      <w:tblPr/>
      <w:tcPr>
        <w:shd w:val="clear" w:color="auto" w:fill="FF7021" w:themeFill="accent5"/>
      </w:tcPr>
    </w:tblStylePr>
    <w:tblStylePr w:type="lastRow">
      <w:pPr>
        <w:spacing w:before="0" w:after="0" w:line="240" w:lineRule="auto"/>
      </w:pPr>
      <w:rPr>
        <w:b/>
        <w:bCs/>
      </w:rPr>
      <w:tblPr/>
      <w:tcPr>
        <w:tcBorders>
          <w:top w:val="double" w:sz="6" w:space="0" w:color="FF7021" w:themeColor="accent5"/>
          <w:left w:val="single" w:sz="8" w:space="0" w:color="FF7021" w:themeColor="accent5"/>
          <w:bottom w:val="single" w:sz="8" w:space="0" w:color="FF7021" w:themeColor="accent5"/>
          <w:right w:val="single" w:sz="8" w:space="0" w:color="FF7021" w:themeColor="accent5"/>
        </w:tcBorders>
      </w:tcPr>
    </w:tblStylePr>
    <w:tblStylePr w:type="firstCol">
      <w:rPr>
        <w:b/>
        <w:bCs/>
      </w:rPr>
    </w:tblStylePr>
    <w:tblStylePr w:type="lastCol">
      <w:rPr>
        <w:b/>
        <w:bCs/>
      </w:rPr>
    </w:tblStylePr>
    <w:tblStylePr w:type="band1Vert">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tblStylePr w:type="band1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style>
  <w:style w:type="table" w:styleId="Lichtearcering">
    <w:name w:val="Light Shading"/>
    <w:basedOn w:val="Standaardtabel"/>
    <w:uiPriority w:val="60"/>
    <w:rsid w:val="00242980"/>
    <w:rPr>
      <w:color w:val="262626" w:themeColor="text1" w:themeShade="BF"/>
    </w:rPr>
    <w:tblPr>
      <w:tblStyleRowBandSize w:val="1"/>
      <w:tblStyleColBandSize w:val="1"/>
      <w:tblBorders>
        <w:top w:val="single" w:sz="8" w:space="0" w:color="333333" w:themeColor="text1"/>
        <w:bottom w:val="single" w:sz="8" w:space="0" w:color="333333" w:themeColor="text1"/>
      </w:tblBorders>
    </w:tblPr>
    <w:tblStylePr w:type="fir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la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table" w:styleId="Lichtearcering-accent1">
    <w:name w:val="Light Shading Accent 1"/>
    <w:basedOn w:val="Standaardtabel"/>
    <w:uiPriority w:val="60"/>
    <w:rsid w:val="00242980"/>
    <w:rPr>
      <w:color w:val="22246D" w:themeColor="accent1" w:themeShade="BF"/>
    </w:rPr>
    <w:tblPr>
      <w:tblStyleRowBandSize w:val="1"/>
      <w:tblStyleColBandSize w:val="1"/>
      <w:tblBorders>
        <w:top w:val="single" w:sz="8" w:space="0" w:color="2E3192" w:themeColor="accent1"/>
        <w:bottom w:val="single" w:sz="8" w:space="0" w:color="2E3192" w:themeColor="accent1"/>
      </w:tblBorders>
    </w:tblPr>
    <w:tblStylePr w:type="fir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la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left w:val="nil"/>
          <w:right w:val="nil"/>
          <w:insideH w:val="nil"/>
          <w:insideV w:val="nil"/>
        </w:tcBorders>
        <w:shd w:val="clear" w:color="auto" w:fill="C3C4EC" w:themeFill="accent1" w:themeFillTint="3F"/>
      </w:tcPr>
    </w:tblStylePr>
  </w:style>
  <w:style w:type="table" w:styleId="Lichtearcering-accent3">
    <w:name w:val="Light Shading Accent 3"/>
    <w:basedOn w:val="Standaardtabel"/>
    <w:uiPriority w:val="60"/>
    <w:rsid w:val="00242980"/>
    <w:rPr>
      <w:color w:val="ACACAC" w:themeColor="accent3" w:themeShade="BF"/>
    </w:rPr>
    <w:tblPr>
      <w:tblStyleRowBandSize w:val="1"/>
      <w:tblStyleColBandSize w:val="1"/>
      <w:tblBorders>
        <w:top w:val="single" w:sz="8" w:space="0" w:color="E6E6E6" w:themeColor="accent3"/>
        <w:bottom w:val="single" w:sz="8" w:space="0" w:color="E6E6E6" w:themeColor="accent3"/>
      </w:tblBorders>
    </w:tblPr>
    <w:tblStylePr w:type="firstRow">
      <w:pPr>
        <w:spacing w:before="0" w:after="0" w:line="240" w:lineRule="auto"/>
      </w:pPr>
      <w:rPr>
        <w:b/>
        <w:bCs/>
      </w:rPr>
      <w:tblPr/>
      <w:tcPr>
        <w:tcBorders>
          <w:top w:val="single" w:sz="8" w:space="0" w:color="E6E6E6" w:themeColor="accent3"/>
          <w:left w:val="nil"/>
          <w:bottom w:val="single" w:sz="8" w:space="0" w:color="E6E6E6" w:themeColor="accent3"/>
          <w:right w:val="nil"/>
          <w:insideH w:val="nil"/>
          <w:insideV w:val="nil"/>
        </w:tcBorders>
      </w:tcPr>
    </w:tblStylePr>
    <w:tblStylePr w:type="lastRow">
      <w:pPr>
        <w:spacing w:before="0" w:after="0" w:line="240" w:lineRule="auto"/>
      </w:pPr>
      <w:rPr>
        <w:b/>
        <w:bCs/>
      </w:rPr>
      <w:tblPr/>
      <w:tcPr>
        <w:tcBorders>
          <w:top w:val="single" w:sz="8" w:space="0" w:color="E6E6E6" w:themeColor="accent3"/>
          <w:left w:val="nil"/>
          <w:bottom w:val="single" w:sz="8" w:space="0" w:color="E6E6E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left w:val="nil"/>
          <w:right w:val="nil"/>
          <w:insideH w:val="nil"/>
          <w:insideV w:val="nil"/>
        </w:tcBorders>
        <w:shd w:val="clear" w:color="auto" w:fill="F8F8F8" w:themeFill="accent3" w:themeFillTint="3F"/>
      </w:tcPr>
    </w:tblStylePr>
  </w:style>
  <w:style w:type="table" w:styleId="Lichtearcering-accent4">
    <w:name w:val="Light Shading Accent 4"/>
    <w:basedOn w:val="Standaardtabel"/>
    <w:uiPriority w:val="60"/>
    <w:rsid w:val="00242980"/>
    <w:rPr>
      <w:color w:val="548F31" w:themeColor="accent4" w:themeShade="BF"/>
    </w:rPr>
    <w:tblPr>
      <w:tblStyleRowBandSize w:val="1"/>
      <w:tblStyleColBandSize w:val="1"/>
      <w:tblBorders>
        <w:top w:val="single" w:sz="8" w:space="0" w:color="72BE44" w:themeColor="accent4"/>
        <w:bottom w:val="single" w:sz="8" w:space="0" w:color="72BE44" w:themeColor="accent4"/>
      </w:tblBorders>
    </w:tblPr>
    <w:tblStylePr w:type="firstRow">
      <w:pPr>
        <w:spacing w:before="0" w:after="0" w:line="240" w:lineRule="auto"/>
      </w:pPr>
      <w:rPr>
        <w:b/>
        <w:bCs/>
      </w:rPr>
      <w:tblPr/>
      <w:tcPr>
        <w:tcBorders>
          <w:top w:val="single" w:sz="8" w:space="0" w:color="72BE44" w:themeColor="accent4"/>
          <w:left w:val="nil"/>
          <w:bottom w:val="single" w:sz="8" w:space="0" w:color="72BE44" w:themeColor="accent4"/>
          <w:right w:val="nil"/>
          <w:insideH w:val="nil"/>
          <w:insideV w:val="nil"/>
        </w:tcBorders>
      </w:tcPr>
    </w:tblStylePr>
    <w:tblStylePr w:type="lastRow">
      <w:pPr>
        <w:spacing w:before="0" w:after="0" w:line="240" w:lineRule="auto"/>
      </w:pPr>
      <w:rPr>
        <w:b/>
        <w:bCs/>
      </w:rPr>
      <w:tblPr/>
      <w:tcPr>
        <w:tcBorders>
          <w:top w:val="single" w:sz="8" w:space="0" w:color="72BE44" w:themeColor="accent4"/>
          <w:left w:val="nil"/>
          <w:bottom w:val="single" w:sz="8" w:space="0" w:color="72BE4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D0" w:themeFill="accent4" w:themeFillTint="3F"/>
      </w:tcPr>
    </w:tblStylePr>
    <w:tblStylePr w:type="band1Horz">
      <w:tblPr/>
      <w:tcPr>
        <w:tcBorders>
          <w:left w:val="nil"/>
          <w:right w:val="nil"/>
          <w:insideH w:val="nil"/>
          <w:insideV w:val="nil"/>
        </w:tcBorders>
        <w:shd w:val="clear" w:color="auto" w:fill="DCEFD0" w:themeFill="accent4" w:themeFillTint="3F"/>
      </w:tcPr>
    </w:tblStylePr>
  </w:style>
  <w:style w:type="table" w:styleId="Lichtearcering-accent5">
    <w:name w:val="Light Shading Accent 5"/>
    <w:basedOn w:val="Standaardtabel"/>
    <w:uiPriority w:val="60"/>
    <w:rsid w:val="00242980"/>
    <w:rPr>
      <w:color w:val="D74C00" w:themeColor="accent5" w:themeShade="BF"/>
    </w:rPr>
    <w:tblPr>
      <w:tblStyleRowBandSize w:val="1"/>
      <w:tblStyleColBandSize w:val="1"/>
      <w:tblBorders>
        <w:top w:val="single" w:sz="8" w:space="0" w:color="FF7021" w:themeColor="accent5"/>
        <w:bottom w:val="single" w:sz="8" w:space="0" w:color="FF7021" w:themeColor="accent5"/>
      </w:tblBorders>
    </w:tblPr>
    <w:tblStylePr w:type="firstRow">
      <w:pPr>
        <w:spacing w:before="0" w:after="0" w:line="240" w:lineRule="auto"/>
      </w:pPr>
      <w:rPr>
        <w:b/>
        <w:bCs/>
      </w:rPr>
      <w:tblPr/>
      <w:tcPr>
        <w:tcBorders>
          <w:top w:val="single" w:sz="8" w:space="0" w:color="FF7021" w:themeColor="accent5"/>
          <w:left w:val="nil"/>
          <w:bottom w:val="single" w:sz="8" w:space="0" w:color="FF7021" w:themeColor="accent5"/>
          <w:right w:val="nil"/>
          <w:insideH w:val="nil"/>
          <w:insideV w:val="nil"/>
        </w:tcBorders>
      </w:tcPr>
    </w:tblStylePr>
    <w:tblStylePr w:type="lastRow">
      <w:pPr>
        <w:spacing w:before="0" w:after="0" w:line="240" w:lineRule="auto"/>
      </w:pPr>
      <w:rPr>
        <w:b/>
        <w:bCs/>
      </w:rPr>
      <w:tblPr/>
      <w:tcPr>
        <w:tcBorders>
          <w:top w:val="single" w:sz="8" w:space="0" w:color="FF7021" w:themeColor="accent5"/>
          <w:left w:val="nil"/>
          <w:bottom w:val="single" w:sz="8" w:space="0" w:color="FF702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hemeFill="accent5" w:themeFillTint="3F"/>
      </w:tcPr>
    </w:tblStylePr>
    <w:tblStylePr w:type="band1Horz">
      <w:tblPr/>
      <w:tcPr>
        <w:tcBorders>
          <w:left w:val="nil"/>
          <w:right w:val="nil"/>
          <w:insideH w:val="nil"/>
          <w:insideV w:val="nil"/>
        </w:tcBorders>
        <w:shd w:val="clear" w:color="auto" w:fill="FFDBC8" w:themeFill="accent5" w:themeFillTint="3F"/>
      </w:tcPr>
    </w:tblStylePr>
  </w:style>
  <w:style w:type="table" w:styleId="Lichtearcering-accent6">
    <w:name w:val="Light Shading Accent 6"/>
    <w:basedOn w:val="Standaardtabel"/>
    <w:uiPriority w:val="60"/>
    <w:rsid w:val="00242980"/>
    <w:rPr>
      <w:color w:val="F9B000" w:themeColor="accent6" w:themeShade="BF"/>
    </w:rPr>
    <w:tblPr>
      <w:tblStyleRowBandSize w:val="1"/>
      <w:tblStyleColBandSize w:val="1"/>
      <w:tblBorders>
        <w:top w:val="single" w:sz="8" w:space="0" w:color="FFCB4E" w:themeColor="accent6"/>
        <w:bottom w:val="single" w:sz="8" w:space="0" w:color="FFCB4E" w:themeColor="accent6"/>
      </w:tblBorders>
    </w:tblPr>
    <w:tblStylePr w:type="firstRow">
      <w:pPr>
        <w:spacing w:before="0" w:after="0" w:line="240" w:lineRule="auto"/>
      </w:pPr>
      <w:rPr>
        <w:b/>
        <w:bCs/>
      </w:rPr>
      <w:tblPr/>
      <w:tcPr>
        <w:tcBorders>
          <w:top w:val="single" w:sz="8" w:space="0" w:color="FFCB4E" w:themeColor="accent6"/>
          <w:left w:val="nil"/>
          <w:bottom w:val="single" w:sz="8" w:space="0" w:color="FFCB4E" w:themeColor="accent6"/>
          <w:right w:val="nil"/>
          <w:insideH w:val="nil"/>
          <w:insideV w:val="nil"/>
        </w:tcBorders>
      </w:tcPr>
    </w:tblStylePr>
    <w:tblStylePr w:type="lastRow">
      <w:pPr>
        <w:spacing w:before="0" w:after="0" w:line="240" w:lineRule="auto"/>
      </w:pPr>
      <w:rPr>
        <w:b/>
        <w:bCs/>
      </w:rPr>
      <w:tblPr/>
      <w:tcPr>
        <w:tcBorders>
          <w:top w:val="single" w:sz="8" w:space="0" w:color="FFCB4E" w:themeColor="accent6"/>
          <w:left w:val="nil"/>
          <w:bottom w:val="single" w:sz="8" w:space="0" w:color="FFCB4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2D3" w:themeFill="accent6" w:themeFillTint="3F"/>
      </w:tcPr>
    </w:tblStylePr>
    <w:tblStylePr w:type="band1Horz">
      <w:tblPr/>
      <w:tcPr>
        <w:tcBorders>
          <w:left w:val="nil"/>
          <w:right w:val="nil"/>
          <w:insideH w:val="nil"/>
          <w:insideV w:val="nil"/>
        </w:tcBorders>
        <w:shd w:val="clear" w:color="auto" w:fill="FFF2D3" w:themeFill="accent6" w:themeFillTint="3F"/>
      </w:tcPr>
    </w:tblStylePr>
  </w:style>
  <w:style w:type="character" w:styleId="Regelnummer">
    <w:name w:val="line number"/>
    <w:basedOn w:val="Standaardalinea-lettertype"/>
    <w:uiPriority w:val="99"/>
    <w:semiHidden/>
    <w:unhideWhenUsed/>
    <w:rsid w:val="00242980"/>
    <w:rPr>
      <w:lang w:val="nl-NL"/>
    </w:rPr>
  </w:style>
  <w:style w:type="paragraph" w:styleId="Lijst">
    <w:name w:val="List"/>
    <w:basedOn w:val="Standaard"/>
    <w:uiPriority w:val="99"/>
    <w:semiHidden/>
    <w:unhideWhenUsed/>
    <w:rsid w:val="00242980"/>
    <w:pPr>
      <w:ind w:left="283" w:hanging="283"/>
      <w:contextualSpacing/>
    </w:pPr>
  </w:style>
  <w:style w:type="paragraph" w:styleId="Lijst2">
    <w:name w:val="List 2"/>
    <w:basedOn w:val="Standaard"/>
    <w:uiPriority w:val="99"/>
    <w:semiHidden/>
    <w:unhideWhenUsed/>
    <w:rsid w:val="00242980"/>
    <w:pPr>
      <w:ind w:left="566" w:hanging="283"/>
      <w:contextualSpacing/>
    </w:pPr>
  </w:style>
  <w:style w:type="paragraph" w:styleId="Lijst3">
    <w:name w:val="List 3"/>
    <w:basedOn w:val="Standaard"/>
    <w:uiPriority w:val="99"/>
    <w:semiHidden/>
    <w:unhideWhenUsed/>
    <w:rsid w:val="00242980"/>
    <w:pPr>
      <w:ind w:left="849" w:hanging="283"/>
      <w:contextualSpacing/>
    </w:pPr>
  </w:style>
  <w:style w:type="paragraph" w:styleId="Lijst4">
    <w:name w:val="List 4"/>
    <w:basedOn w:val="Standaard"/>
    <w:uiPriority w:val="99"/>
    <w:semiHidden/>
    <w:unhideWhenUsed/>
    <w:rsid w:val="00242980"/>
    <w:pPr>
      <w:ind w:left="1132" w:hanging="283"/>
      <w:contextualSpacing/>
    </w:pPr>
  </w:style>
  <w:style w:type="paragraph" w:styleId="Lijst5">
    <w:name w:val="List 5"/>
    <w:basedOn w:val="Standaard"/>
    <w:uiPriority w:val="99"/>
    <w:semiHidden/>
    <w:unhideWhenUsed/>
    <w:rsid w:val="00242980"/>
    <w:pPr>
      <w:ind w:left="1415" w:hanging="283"/>
      <w:contextualSpacing/>
    </w:pPr>
  </w:style>
  <w:style w:type="paragraph" w:styleId="Lijstopsomteken">
    <w:name w:val="List Bullet"/>
    <w:basedOn w:val="Standaard"/>
    <w:uiPriority w:val="99"/>
    <w:semiHidden/>
    <w:unhideWhenUsed/>
    <w:rsid w:val="00242980"/>
    <w:pPr>
      <w:numPr>
        <w:numId w:val="5"/>
      </w:numPr>
      <w:contextualSpacing/>
    </w:pPr>
  </w:style>
  <w:style w:type="paragraph" w:styleId="Lijstopsomteken3">
    <w:name w:val="List Bullet 3"/>
    <w:basedOn w:val="Standaard"/>
    <w:uiPriority w:val="99"/>
    <w:semiHidden/>
    <w:unhideWhenUsed/>
    <w:rsid w:val="00242980"/>
    <w:pPr>
      <w:numPr>
        <w:numId w:val="6"/>
      </w:numPr>
      <w:contextualSpacing/>
    </w:pPr>
  </w:style>
  <w:style w:type="paragraph" w:styleId="Lijstopsomteken4">
    <w:name w:val="List Bullet 4"/>
    <w:basedOn w:val="Standaard"/>
    <w:uiPriority w:val="99"/>
    <w:semiHidden/>
    <w:unhideWhenUsed/>
    <w:rsid w:val="00242980"/>
    <w:pPr>
      <w:numPr>
        <w:numId w:val="7"/>
      </w:numPr>
      <w:contextualSpacing/>
    </w:pPr>
  </w:style>
  <w:style w:type="paragraph" w:styleId="Lijstopsomteken5">
    <w:name w:val="List Bullet 5"/>
    <w:basedOn w:val="Standaard"/>
    <w:uiPriority w:val="99"/>
    <w:semiHidden/>
    <w:unhideWhenUsed/>
    <w:rsid w:val="00242980"/>
    <w:pPr>
      <w:numPr>
        <w:numId w:val="8"/>
      </w:numPr>
      <w:contextualSpacing/>
    </w:pPr>
  </w:style>
  <w:style w:type="paragraph" w:styleId="Lijstvoortzetting">
    <w:name w:val="List Continue"/>
    <w:basedOn w:val="Standaard"/>
    <w:uiPriority w:val="99"/>
    <w:semiHidden/>
    <w:unhideWhenUsed/>
    <w:rsid w:val="00242980"/>
    <w:pPr>
      <w:spacing w:after="120"/>
      <w:ind w:left="283"/>
      <w:contextualSpacing/>
    </w:pPr>
  </w:style>
  <w:style w:type="paragraph" w:styleId="Lijstvoortzetting2">
    <w:name w:val="List Continue 2"/>
    <w:basedOn w:val="Standaard"/>
    <w:uiPriority w:val="99"/>
    <w:semiHidden/>
    <w:unhideWhenUsed/>
    <w:rsid w:val="00242980"/>
    <w:pPr>
      <w:spacing w:after="120"/>
      <w:ind w:left="566"/>
      <w:contextualSpacing/>
    </w:pPr>
  </w:style>
  <w:style w:type="paragraph" w:styleId="Lijstvoortzetting3">
    <w:name w:val="List Continue 3"/>
    <w:basedOn w:val="Standaard"/>
    <w:uiPriority w:val="99"/>
    <w:semiHidden/>
    <w:unhideWhenUsed/>
    <w:rsid w:val="00242980"/>
    <w:pPr>
      <w:spacing w:after="120"/>
      <w:ind w:left="849"/>
      <w:contextualSpacing/>
    </w:pPr>
  </w:style>
  <w:style w:type="paragraph" w:styleId="Lijstvoortzetting4">
    <w:name w:val="List Continue 4"/>
    <w:basedOn w:val="Standaard"/>
    <w:uiPriority w:val="99"/>
    <w:semiHidden/>
    <w:unhideWhenUsed/>
    <w:rsid w:val="00242980"/>
    <w:pPr>
      <w:spacing w:after="120"/>
      <w:ind w:left="1132"/>
      <w:contextualSpacing/>
    </w:pPr>
  </w:style>
  <w:style w:type="paragraph" w:styleId="Lijstvoortzetting5">
    <w:name w:val="List Continue 5"/>
    <w:basedOn w:val="Standaard"/>
    <w:uiPriority w:val="99"/>
    <w:semiHidden/>
    <w:unhideWhenUsed/>
    <w:rsid w:val="00242980"/>
    <w:pPr>
      <w:spacing w:after="120"/>
      <w:ind w:left="1415"/>
      <w:contextualSpacing/>
    </w:pPr>
  </w:style>
  <w:style w:type="paragraph" w:styleId="Lijstnummering">
    <w:name w:val="List Number"/>
    <w:basedOn w:val="Standaard"/>
    <w:uiPriority w:val="99"/>
    <w:semiHidden/>
    <w:unhideWhenUsed/>
    <w:rsid w:val="00242980"/>
    <w:pPr>
      <w:numPr>
        <w:numId w:val="9"/>
      </w:numPr>
      <w:contextualSpacing/>
    </w:pPr>
  </w:style>
  <w:style w:type="paragraph" w:styleId="Lijstnummering2">
    <w:name w:val="List Number 2"/>
    <w:basedOn w:val="Standaard"/>
    <w:uiPriority w:val="99"/>
    <w:semiHidden/>
    <w:unhideWhenUsed/>
    <w:rsid w:val="00242980"/>
    <w:pPr>
      <w:numPr>
        <w:numId w:val="10"/>
      </w:numPr>
      <w:contextualSpacing/>
    </w:pPr>
  </w:style>
  <w:style w:type="paragraph" w:styleId="Lijstnummering3">
    <w:name w:val="List Number 3"/>
    <w:basedOn w:val="Standaard"/>
    <w:uiPriority w:val="99"/>
    <w:semiHidden/>
    <w:unhideWhenUsed/>
    <w:rsid w:val="00242980"/>
    <w:pPr>
      <w:numPr>
        <w:numId w:val="11"/>
      </w:numPr>
      <w:contextualSpacing/>
    </w:pPr>
  </w:style>
  <w:style w:type="paragraph" w:styleId="Lijstnummering4">
    <w:name w:val="List Number 4"/>
    <w:basedOn w:val="Standaard"/>
    <w:uiPriority w:val="99"/>
    <w:semiHidden/>
    <w:unhideWhenUsed/>
    <w:rsid w:val="00242980"/>
    <w:pPr>
      <w:numPr>
        <w:numId w:val="12"/>
      </w:numPr>
      <w:contextualSpacing/>
    </w:pPr>
  </w:style>
  <w:style w:type="paragraph" w:styleId="Lijstnummering5">
    <w:name w:val="List Number 5"/>
    <w:basedOn w:val="Standaard"/>
    <w:uiPriority w:val="99"/>
    <w:semiHidden/>
    <w:unhideWhenUsed/>
    <w:rsid w:val="00242980"/>
    <w:pPr>
      <w:numPr>
        <w:numId w:val="13"/>
      </w:numPr>
      <w:contextualSpacing/>
    </w:pPr>
  </w:style>
  <w:style w:type="paragraph" w:styleId="Macrotekst">
    <w:name w:val="macro"/>
    <w:link w:val="MacrotekstChar"/>
    <w:uiPriority w:val="99"/>
    <w:semiHidden/>
    <w:unhideWhenUsed/>
    <w:rsid w:val="0024298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cs="Consolas"/>
      <w:color w:val="333333" w:themeColor="text1"/>
    </w:rPr>
  </w:style>
  <w:style w:type="character" w:customStyle="1" w:styleId="MacrotekstChar">
    <w:name w:val="Macrotekst Char"/>
    <w:basedOn w:val="Standaardalinea-lettertype"/>
    <w:link w:val="Macrotekst"/>
    <w:uiPriority w:val="99"/>
    <w:semiHidden/>
    <w:rsid w:val="00242980"/>
    <w:rPr>
      <w:rFonts w:ascii="Consolas" w:hAnsi="Consolas" w:cs="Consolas"/>
      <w:color w:val="333333" w:themeColor="text1"/>
      <w:lang w:val="nl-NL"/>
    </w:rPr>
  </w:style>
  <w:style w:type="table" w:styleId="Gemiddeldraster1">
    <w:name w:val="Medium Grid 1"/>
    <w:basedOn w:val="Standaardtabel"/>
    <w:uiPriority w:val="67"/>
    <w:rsid w:val="00242980"/>
    <w:tblPr>
      <w:tblStyleRowBandSize w:val="1"/>
      <w:tblStyleColBandSize w:val="1"/>
      <w:tbl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single" w:sz="8" w:space="0" w:color="666666" w:themeColor="text1" w:themeTint="BF"/>
        <w:insideV w:val="single" w:sz="8" w:space="0" w:color="666666" w:themeColor="text1" w:themeTint="BF"/>
      </w:tblBorders>
    </w:tblPr>
    <w:tcPr>
      <w:shd w:val="clear" w:color="auto" w:fill="CCCCCC" w:themeFill="text1" w:themeFillTint="3F"/>
    </w:tcPr>
    <w:tblStylePr w:type="firstRow">
      <w:rPr>
        <w:b/>
        <w:bCs/>
      </w:rPr>
    </w:tblStylePr>
    <w:tblStylePr w:type="lastRow">
      <w:rPr>
        <w:b/>
        <w:bCs/>
      </w:rPr>
      <w:tblPr/>
      <w:tcPr>
        <w:tcBorders>
          <w:top w:val="single" w:sz="18" w:space="0" w:color="666666" w:themeColor="text1" w:themeTint="BF"/>
        </w:tcBorders>
      </w:tcPr>
    </w:tblStylePr>
    <w:tblStylePr w:type="firstCol">
      <w:rPr>
        <w:b/>
        <w:bCs/>
      </w:rPr>
    </w:tblStylePr>
    <w:tblStylePr w:type="lastCol">
      <w:rPr>
        <w:b/>
        <w:bCs/>
      </w:rPr>
    </w:tblStylePr>
    <w:tblStylePr w:type="band1Vert">
      <w:tblPr/>
      <w:tcPr>
        <w:shd w:val="clear" w:color="auto" w:fill="999999" w:themeFill="text1" w:themeFillTint="7F"/>
      </w:tcPr>
    </w:tblStylePr>
    <w:tblStylePr w:type="band1Horz">
      <w:tblPr/>
      <w:tcPr>
        <w:shd w:val="clear" w:color="auto" w:fill="999999" w:themeFill="text1" w:themeFillTint="7F"/>
      </w:tcPr>
    </w:tblStylePr>
  </w:style>
  <w:style w:type="table" w:styleId="Gemiddeldraster1-accent1">
    <w:name w:val="Medium Grid 1 Accent 1"/>
    <w:basedOn w:val="Standaardtabel"/>
    <w:uiPriority w:val="67"/>
    <w:rsid w:val="00242980"/>
    <w:tblPr>
      <w:tblStyleRowBandSize w:val="1"/>
      <w:tblStyleColBandSize w:val="1"/>
      <w:tbl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single" w:sz="8" w:space="0" w:color="494DC5" w:themeColor="accent1" w:themeTint="BF"/>
        <w:insideV w:val="single" w:sz="8" w:space="0" w:color="494DC5" w:themeColor="accent1" w:themeTint="BF"/>
      </w:tblBorders>
    </w:tblPr>
    <w:tcPr>
      <w:shd w:val="clear" w:color="auto" w:fill="C3C4EC" w:themeFill="accent1" w:themeFillTint="3F"/>
    </w:tcPr>
    <w:tblStylePr w:type="firstRow">
      <w:rPr>
        <w:b/>
        <w:bCs/>
      </w:rPr>
    </w:tblStylePr>
    <w:tblStylePr w:type="lastRow">
      <w:rPr>
        <w:b/>
        <w:bCs/>
      </w:rPr>
      <w:tblPr/>
      <w:tcPr>
        <w:tcBorders>
          <w:top w:val="single" w:sz="18" w:space="0" w:color="494DC5" w:themeColor="accent1" w:themeTint="BF"/>
        </w:tcBorders>
      </w:tcPr>
    </w:tblStylePr>
    <w:tblStylePr w:type="firstCol">
      <w:rPr>
        <w:b/>
        <w:bCs/>
      </w:rPr>
    </w:tblStylePr>
    <w:tblStylePr w:type="lastCol">
      <w:rPr>
        <w:b/>
        <w:bCs/>
      </w:rPr>
    </w:tblStylePr>
    <w:tblStylePr w:type="band1Vert">
      <w:tblPr/>
      <w:tcPr>
        <w:shd w:val="clear" w:color="auto" w:fill="8688D9" w:themeFill="accent1" w:themeFillTint="7F"/>
      </w:tcPr>
    </w:tblStylePr>
    <w:tblStylePr w:type="band1Horz">
      <w:tblPr/>
      <w:tcPr>
        <w:shd w:val="clear" w:color="auto" w:fill="8688D9" w:themeFill="accent1" w:themeFillTint="7F"/>
      </w:tcPr>
    </w:tblStylePr>
  </w:style>
  <w:style w:type="table" w:styleId="Gemiddeldraster1-accent2">
    <w:name w:val="Medium Grid 1 Accent 2"/>
    <w:basedOn w:val="Standaardtabel"/>
    <w:uiPriority w:val="67"/>
    <w:rsid w:val="00242980"/>
    <w:tblPr>
      <w:tblStyleRowBandSize w:val="1"/>
      <w:tblStyleColBandSize w:val="1"/>
      <w:tbl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single" w:sz="8" w:space="0" w:color="34C7FF" w:themeColor="accent2" w:themeTint="BF"/>
        <w:insideV w:val="single" w:sz="8" w:space="0" w:color="34C7FF" w:themeColor="accent2" w:themeTint="BF"/>
      </w:tblBorders>
    </w:tblPr>
    <w:tcPr>
      <w:shd w:val="clear" w:color="auto" w:fill="BCECFF" w:themeFill="accent2" w:themeFillTint="3F"/>
    </w:tcPr>
    <w:tblStylePr w:type="firstRow">
      <w:rPr>
        <w:b/>
        <w:bCs/>
      </w:rPr>
    </w:tblStylePr>
    <w:tblStylePr w:type="lastRow">
      <w:rPr>
        <w:b/>
        <w:bCs/>
      </w:rPr>
      <w:tblPr/>
      <w:tcPr>
        <w:tcBorders>
          <w:top w:val="single" w:sz="18" w:space="0" w:color="34C7FF" w:themeColor="accent2" w:themeTint="BF"/>
        </w:tcBorders>
      </w:tcPr>
    </w:tblStylePr>
    <w:tblStylePr w:type="firstCol">
      <w:rPr>
        <w:b/>
        <w:bCs/>
      </w:rPr>
    </w:tblStylePr>
    <w:tblStylePr w:type="lastCol">
      <w:rPr>
        <w:b/>
        <w:bCs/>
      </w:rPr>
    </w:tblStylePr>
    <w:tblStylePr w:type="band1Vert">
      <w:tblPr/>
      <w:tcPr>
        <w:shd w:val="clear" w:color="auto" w:fill="78D9FF" w:themeFill="accent2" w:themeFillTint="7F"/>
      </w:tcPr>
    </w:tblStylePr>
    <w:tblStylePr w:type="band1Horz">
      <w:tblPr/>
      <w:tcPr>
        <w:shd w:val="clear" w:color="auto" w:fill="78D9FF" w:themeFill="accent2" w:themeFillTint="7F"/>
      </w:tcPr>
    </w:tblStylePr>
  </w:style>
  <w:style w:type="table" w:styleId="Gemiddeldraster1-accent3">
    <w:name w:val="Medium Grid 1 Accent 3"/>
    <w:basedOn w:val="Standaardtabel"/>
    <w:uiPriority w:val="67"/>
    <w:rsid w:val="00242980"/>
    <w:tblPr>
      <w:tblStyleRowBandSize w:val="1"/>
      <w:tblStyleColBandSize w:val="1"/>
      <w:tbl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single" w:sz="8" w:space="0" w:color="ECECEC" w:themeColor="accent3" w:themeTint="BF"/>
        <w:insideV w:val="single" w:sz="8" w:space="0" w:color="ECECEC" w:themeColor="accent3" w:themeTint="BF"/>
      </w:tblBorders>
    </w:tblPr>
    <w:tcPr>
      <w:shd w:val="clear" w:color="auto" w:fill="F8F8F8" w:themeFill="accent3" w:themeFillTint="3F"/>
    </w:tcPr>
    <w:tblStylePr w:type="firstRow">
      <w:rPr>
        <w:b/>
        <w:bCs/>
      </w:rPr>
    </w:tblStylePr>
    <w:tblStylePr w:type="lastRow">
      <w:rPr>
        <w:b/>
        <w:bCs/>
      </w:rPr>
      <w:tblPr/>
      <w:tcPr>
        <w:tcBorders>
          <w:top w:val="single" w:sz="18" w:space="0" w:color="ECECEC" w:themeColor="accent3" w:themeTint="BF"/>
        </w:tcBorders>
      </w:tcPr>
    </w:tblStylePr>
    <w:tblStylePr w:type="firstCol">
      <w:rPr>
        <w:b/>
        <w:bCs/>
      </w:rPr>
    </w:tblStylePr>
    <w:tblStylePr w:type="lastCol">
      <w:rPr>
        <w:b/>
        <w:bCs/>
      </w:rPr>
    </w:tblStylePr>
    <w:tblStylePr w:type="band1Vert">
      <w:tblPr/>
      <w:tcPr>
        <w:shd w:val="clear" w:color="auto" w:fill="F2F2F2" w:themeFill="accent3" w:themeFillTint="7F"/>
      </w:tcPr>
    </w:tblStylePr>
    <w:tblStylePr w:type="band1Horz">
      <w:tblPr/>
      <w:tcPr>
        <w:shd w:val="clear" w:color="auto" w:fill="F2F2F2" w:themeFill="accent3" w:themeFillTint="7F"/>
      </w:tcPr>
    </w:tblStylePr>
  </w:style>
  <w:style w:type="table" w:styleId="Gemiddeldraster1-accent4">
    <w:name w:val="Medium Grid 1 Accent 4"/>
    <w:basedOn w:val="Standaardtabel"/>
    <w:uiPriority w:val="67"/>
    <w:rsid w:val="00242980"/>
    <w:tblPr>
      <w:tblStyleRowBandSize w:val="1"/>
      <w:tblStyleColBandSize w:val="1"/>
      <w:tbl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single" w:sz="8" w:space="0" w:color="95CE72" w:themeColor="accent4" w:themeTint="BF"/>
        <w:insideV w:val="single" w:sz="8" w:space="0" w:color="95CE72" w:themeColor="accent4" w:themeTint="BF"/>
      </w:tblBorders>
    </w:tblPr>
    <w:tcPr>
      <w:shd w:val="clear" w:color="auto" w:fill="DCEFD0" w:themeFill="accent4" w:themeFillTint="3F"/>
    </w:tcPr>
    <w:tblStylePr w:type="firstRow">
      <w:rPr>
        <w:b/>
        <w:bCs/>
      </w:rPr>
    </w:tblStylePr>
    <w:tblStylePr w:type="lastRow">
      <w:rPr>
        <w:b/>
        <w:bCs/>
      </w:rPr>
      <w:tblPr/>
      <w:tcPr>
        <w:tcBorders>
          <w:top w:val="single" w:sz="18" w:space="0" w:color="95CE72" w:themeColor="accent4" w:themeTint="BF"/>
        </w:tcBorders>
      </w:tcPr>
    </w:tblStylePr>
    <w:tblStylePr w:type="firstCol">
      <w:rPr>
        <w:b/>
        <w:bCs/>
      </w:rPr>
    </w:tblStylePr>
    <w:tblStylePr w:type="lastCol">
      <w:rPr>
        <w:b/>
        <w:bCs/>
      </w:rPr>
    </w:tblStylePr>
    <w:tblStylePr w:type="band1Vert">
      <w:tblPr/>
      <w:tcPr>
        <w:shd w:val="clear" w:color="auto" w:fill="B8DEA1" w:themeFill="accent4" w:themeFillTint="7F"/>
      </w:tcPr>
    </w:tblStylePr>
    <w:tblStylePr w:type="band1Horz">
      <w:tblPr/>
      <w:tcPr>
        <w:shd w:val="clear" w:color="auto" w:fill="B8DEA1" w:themeFill="accent4" w:themeFillTint="7F"/>
      </w:tcPr>
    </w:tblStylePr>
  </w:style>
  <w:style w:type="table" w:styleId="Gemiddeldraster1-accent5">
    <w:name w:val="Medium Grid 1 Accent 5"/>
    <w:basedOn w:val="Standaardtabel"/>
    <w:uiPriority w:val="67"/>
    <w:rsid w:val="00242980"/>
    <w:tblPr>
      <w:tblStyleRowBandSize w:val="1"/>
      <w:tblStyleColBandSize w:val="1"/>
      <w:tbl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single" w:sz="8" w:space="0" w:color="FF9358" w:themeColor="accent5" w:themeTint="BF"/>
        <w:insideV w:val="single" w:sz="8" w:space="0" w:color="FF9358" w:themeColor="accent5" w:themeTint="BF"/>
      </w:tblBorders>
    </w:tblPr>
    <w:tcPr>
      <w:shd w:val="clear" w:color="auto" w:fill="FFDBC8" w:themeFill="accent5" w:themeFillTint="3F"/>
    </w:tcPr>
    <w:tblStylePr w:type="firstRow">
      <w:rPr>
        <w:b/>
        <w:bCs/>
      </w:rPr>
    </w:tblStylePr>
    <w:tblStylePr w:type="lastRow">
      <w:rPr>
        <w:b/>
        <w:bCs/>
      </w:rPr>
      <w:tblPr/>
      <w:tcPr>
        <w:tcBorders>
          <w:top w:val="single" w:sz="18" w:space="0" w:color="FF9358" w:themeColor="accent5" w:themeTint="BF"/>
        </w:tcBorders>
      </w:tcPr>
    </w:tblStylePr>
    <w:tblStylePr w:type="firstCol">
      <w:rPr>
        <w:b/>
        <w:bCs/>
      </w:rPr>
    </w:tblStylePr>
    <w:tblStylePr w:type="lastCol">
      <w:rPr>
        <w:b/>
        <w:bCs/>
      </w:rPr>
    </w:tblStylePr>
    <w:tblStylePr w:type="band1Vert">
      <w:tblPr/>
      <w:tcPr>
        <w:shd w:val="clear" w:color="auto" w:fill="FFB790" w:themeFill="accent5" w:themeFillTint="7F"/>
      </w:tcPr>
    </w:tblStylePr>
    <w:tblStylePr w:type="band1Horz">
      <w:tblPr/>
      <w:tcPr>
        <w:shd w:val="clear" w:color="auto" w:fill="FFB790" w:themeFill="accent5" w:themeFillTint="7F"/>
      </w:tcPr>
    </w:tblStylePr>
  </w:style>
  <w:style w:type="table" w:styleId="Gemiddeldraster1-accent6">
    <w:name w:val="Medium Grid 1 Accent 6"/>
    <w:basedOn w:val="Standaardtabel"/>
    <w:uiPriority w:val="67"/>
    <w:rsid w:val="00242980"/>
    <w:tblPr>
      <w:tblStyleRowBandSize w:val="1"/>
      <w:tblStyleColBandSize w:val="1"/>
      <w:tbl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single" w:sz="8" w:space="0" w:color="FFD77A" w:themeColor="accent6" w:themeTint="BF"/>
        <w:insideV w:val="single" w:sz="8" w:space="0" w:color="FFD77A" w:themeColor="accent6" w:themeTint="BF"/>
      </w:tblBorders>
    </w:tblPr>
    <w:tcPr>
      <w:shd w:val="clear" w:color="auto" w:fill="FFF2D3" w:themeFill="accent6" w:themeFillTint="3F"/>
    </w:tcPr>
    <w:tblStylePr w:type="firstRow">
      <w:rPr>
        <w:b/>
        <w:bCs/>
      </w:rPr>
    </w:tblStylePr>
    <w:tblStylePr w:type="lastRow">
      <w:rPr>
        <w:b/>
        <w:bCs/>
      </w:rPr>
      <w:tblPr/>
      <w:tcPr>
        <w:tcBorders>
          <w:top w:val="single" w:sz="18" w:space="0" w:color="FFD77A" w:themeColor="accent6" w:themeTint="BF"/>
        </w:tcBorders>
      </w:tcPr>
    </w:tblStylePr>
    <w:tblStylePr w:type="firstCol">
      <w:rPr>
        <w:b/>
        <w:bCs/>
      </w:rPr>
    </w:tblStylePr>
    <w:tblStylePr w:type="lastCol">
      <w:rPr>
        <w:b/>
        <w:bCs/>
      </w:rPr>
    </w:tblStylePr>
    <w:tblStylePr w:type="band1Vert">
      <w:tblPr/>
      <w:tcPr>
        <w:shd w:val="clear" w:color="auto" w:fill="FFE5A6" w:themeFill="accent6" w:themeFillTint="7F"/>
      </w:tcPr>
    </w:tblStylePr>
    <w:tblStylePr w:type="band1Horz">
      <w:tblPr/>
      <w:tcPr>
        <w:shd w:val="clear" w:color="auto" w:fill="FFE5A6" w:themeFill="accent6" w:themeFillTint="7F"/>
      </w:tcPr>
    </w:tblStylePr>
  </w:style>
  <w:style w:type="table" w:styleId="Gemiddeldraster2">
    <w:name w:val="Medium Grid 2"/>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insideH w:val="single" w:sz="8" w:space="0" w:color="333333" w:themeColor="text1"/>
        <w:insideV w:val="single" w:sz="8" w:space="0" w:color="333333" w:themeColor="text1"/>
      </w:tblBorders>
    </w:tblPr>
    <w:tcPr>
      <w:shd w:val="clear" w:color="auto" w:fill="CCCCCC" w:themeFill="text1" w:themeFillTint="3F"/>
    </w:tcPr>
    <w:tblStylePr w:type="firstRow">
      <w:rPr>
        <w:b/>
        <w:bCs/>
        <w:color w:val="333333" w:themeColor="text1"/>
      </w:rPr>
      <w:tblPr/>
      <w:tcPr>
        <w:shd w:val="clear" w:color="auto" w:fill="EBEBEB" w:themeFill="text1"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D6D6D6" w:themeFill="text1" w:themeFillTint="33"/>
      </w:tcPr>
    </w:tblStylePr>
    <w:tblStylePr w:type="band1Vert">
      <w:tblPr/>
      <w:tcPr>
        <w:shd w:val="clear" w:color="auto" w:fill="999999" w:themeFill="text1" w:themeFillTint="7F"/>
      </w:tcPr>
    </w:tblStylePr>
    <w:tblStylePr w:type="band1Horz">
      <w:tblPr/>
      <w:tcPr>
        <w:tcBorders>
          <w:insideH w:val="single" w:sz="6" w:space="0" w:color="333333" w:themeColor="text1"/>
          <w:insideV w:val="single" w:sz="6" w:space="0" w:color="333333" w:themeColor="text1"/>
        </w:tcBorders>
        <w:shd w:val="clear" w:color="auto" w:fill="999999"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insideH w:val="single" w:sz="8" w:space="0" w:color="2E3192" w:themeColor="accent1"/>
        <w:insideV w:val="single" w:sz="8" w:space="0" w:color="2E3192" w:themeColor="accent1"/>
      </w:tblBorders>
    </w:tblPr>
    <w:tcPr>
      <w:shd w:val="clear" w:color="auto" w:fill="C3C4EC" w:themeFill="accent1" w:themeFillTint="3F"/>
    </w:tcPr>
    <w:tblStylePr w:type="firstRow">
      <w:rPr>
        <w:b/>
        <w:bCs/>
        <w:color w:val="333333" w:themeColor="text1"/>
      </w:rPr>
      <w:tblPr/>
      <w:tcPr>
        <w:shd w:val="clear" w:color="auto" w:fill="E7E7F7" w:themeFill="accent1"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CECFEF" w:themeFill="accent1" w:themeFillTint="33"/>
      </w:tcPr>
    </w:tblStylePr>
    <w:tblStylePr w:type="band1Vert">
      <w:tblPr/>
      <w:tcPr>
        <w:shd w:val="clear" w:color="auto" w:fill="8688D9" w:themeFill="accent1" w:themeFillTint="7F"/>
      </w:tcPr>
    </w:tblStylePr>
    <w:tblStylePr w:type="band1Horz">
      <w:tblPr/>
      <w:tcPr>
        <w:tcBorders>
          <w:insideH w:val="single" w:sz="6" w:space="0" w:color="2E3192" w:themeColor="accent1"/>
          <w:insideV w:val="single" w:sz="6" w:space="0" w:color="2E3192" w:themeColor="accent1"/>
        </w:tcBorders>
        <w:shd w:val="clear" w:color="auto" w:fill="8688D9"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insideH w:val="single" w:sz="8" w:space="0" w:color="00AEEF" w:themeColor="accent2"/>
        <w:insideV w:val="single" w:sz="8" w:space="0" w:color="00AEEF" w:themeColor="accent2"/>
      </w:tblBorders>
    </w:tblPr>
    <w:tcPr>
      <w:shd w:val="clear" w:color="auto" w:fill="BCECFF" w:themeFill="accent2" w:themeFillTint="3F"/>
    </w:tcPr>
    <w:tblStylePr w:type="firstRow">
      <w:rPr>
        <w:b/>
        <w:bCs/>
        <w:color w:val="333333" w:themeColor="text1"/>
      </w:rPr>
      <w:tblPr/>
      <w:tcPr>
        <w:shd w:val="clear" w:color="auto" w:fill="E4F7FF" w:themeFill="accent2"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C8F0FF" w:themeFill="accent2" w:themeFillTint="33"/>
      </w:tcPr>
    </w:tblStylePr>
    <w:tblStylePr w:type="band1Vert">
      <w:tblPr/>
      <w:tcPr>
        <w:shd w:val="clear" w:color="auto" w:fill="78D9FF" w:themeFill="accent2" w:themeFillTint="7F"/>
      </w:tcPr>
    </w:tblStylePr>
    <w:tblStylePr w:type="band1Horz">
      <w:tblPr/>
      <w:tcPr>
        <w:tcBorders>
          <w:insideH w:val="single" w:sz="6" w:space="0" w:color="00AEEF" w:themeColor="accent2"/>
          <w:insideV w:val="single" w:sz="6" w:space="0" w:color="00AEEF" w:themeColor="accent2"/>
        </w:tcBorders>
        <w:shd w:val="clear" w:color="auto" w:fill="78D9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insideH w:val="single" w:sz="8" w:space="0" w:color="E6E6E6" w:themeColor="accent3"/>
        <w:insideV w:val="single" w:sz="8" w:space="0" w:color="E6E6E6" w:themeColor="accent3"/>
      </w:tblBorders>
    </w:tblPr>
    <w:tcPr>
      <w:shd w:val="clear" w:color="auto" w:fill="F8F8F8" w:themeFill="accent3" w:themeFillTint="3F"/>
    </w:tcPr>
    <w:tblStylePr w:type="firstRow">
      <w:rPr>
        <w:b/>
        <w:bCs/>
        <w:color w:val="333333" w:themeColor="text1"/>
      </w:rPr>
      <w:tblPr/>
      <w:tcPr>
        <w:shd w:val="clear" w:color="auto" w:fill="FCFCFC" w:themeFill="accent3"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AFAFA" w:themeFill="accent3" w:themeFillTint="33"/>
      </w:tcPr>
    </w:tblStylePr>
    <w:tblStylePr w:type="band1Vert">
      <w:tblPr/>
      <w:tcPr>
        <w:shd w:val="clear" w:color="auto" w:fill="F2F2F2" w:themeFill="accent3" w:themeFillTint="7F"/>
      </w:tcPr>
    </w:tblStylePr>
    <w:tblStylePr w:type="band1Horz">
      <w:tblPr/>
      <w:tcPr>
        <w:tcBorders>
          <w:insideH w:val="single" w:sz="6" w:space="0" w:color="E6E6E6" w:themeColor="accent3"/>
          <w:insideV w:val="single" w:sz="6" w:space="0" w:color="E6E6E6" w:themeColor="accent3"/>
        </w:tcBorders>
        <w:shd w:val="clear" w:color="auto" w:fill="F2F2F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insideH w:val="single" w:sz="8" w:space="0" w:color="72BE44" w:themeColor="accent4"/>
        <w:insideV w:val="single" w:sz="8" w:space="0" w:color="72BE44" w:themeColor="accent4"/>
      </w:tblBorders>
    </w:tblPr>
    <w:tcPr>
      <w:shd w:val="clear" w:color="auto" w:fill="DCEFD0" w:themeFill="accent4" w:themeFillTint="3F"/>
    </w:tcPr>
    <w:tblStylePr w:type="firstRow">
      <w:rPr>
        <w:b/>
        <w:bCs/>
        <w:color w:val="333333" w:themeColor="text1"/>
      </w:rPr>
      <w:tblPr/>
      <w:tcPr>
        <w:shd w:val="clear" w:color="auto" w:fill="F0F8EC" w:themeFill="accent4"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E2F2D9" w:themeFill="accent4" w:themeFillTint="33"/>
      </w:tcPr>
    </w:tblStylePr>
    <w:tblStylePr w:type="band1Vert">
      <w:tblPr/>
      <w:tcPr>
        <w:shd w:val="clear" w:color="auto" w:fill="B8DEA1" w:themeFill="accent4" w:themeFillTint="7F"/>
      </w:tcPr>
    </w:tblStylePr>
    <w:tblStylePr w:type="band1Horz">
      <w:tblPr/>
      <w:tcPr>
        <w:tcBorders>
          <w:insideH w:val="single" w:sz="6" w:space="0" w:color="72BE44" w:themeColor="accent4"/>
          <w:insideV w:val="single" w:sz="6" w:space="0" w:color="72BE44" w:themeColor="accent4"/>
        </w:tcBorders>
        <w:shd w:val="clear" w:color="auto" w:fill="B8DEA1"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insideH w:val="single" w:sz="8" w:space="0" w:color="FF7021" w:themeColor="accent5"/>
        <w:insideV w:val="single" w:sz="8" w:space="0" w:color="FF7021" w:themeColor="accent5"/>
      </w:tblBorders>
    </w:tblPr>
    <w:tcPr>
      <w:shd w:val="clear" w:color="auto" w:fill="FFDBC8" w:themeFill="accent5" w:themeFillTint="3F"/>
    </w:tcPr>
    <w:tblStylePr w:type="firstRow">
      <w:rPr>
        <w:b/>
        <w:bCs/>
        <w:color w:val="333333" w:themeColor="text1"/>
      </w:rPr>
      <w:tblPr/>
      <w:tcPr>
        <w:shd w:val="clear" w:color="auto" w:fill="FFF0E9" w:themeFill="accent5"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FE2D2" w:themeFill="accent5" w:themeFillTint="33"/>
      </w:tcPr>
    </w:tblStylePr>
    <w:tblStylePr w:type="band1Vert">
      <w:tblPr/>
      <w:tcPr>
        <w:shd w:val="clear" w:color="auto" w:fill="FFB790" w:themeFill="accent5" w:themeFillTint="7F"/>
      </w:tcPr>
    </w:tblStylePr>
    <w:tblStylePr w:type="band1Horz">
      <w:tblPr/>
      <w:tcPr>
        <w:tcBorders>
          <w:insideH w:val="single" w:sz="6" w:space="0" w:color="FF7021" w:themeColor="accent5"/>
          <w:insideV w:val="single" w:sz="6" w:space="0" w:color="FF7021" w:themeColor="accent5"/>
        </w:tcBorders>
        <w:shd w:val="clear" w:color="auto" w:fill="FFB79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insideH w:val="single" w:sz="8" w:space="0" w:color="FFCB4E" w:themeColor="accent6"/>
        <w:insideV w:val="single" w:sz="8" w:space="0" w:color="FFCB4E" w:themeColor="accent6"/>
      </w:tblBorders>
    </w:tblPr>
    <w:tcPr>
      <w:shd w:val="clear" w:color="auto" w:fill="FFF2D3" w:themeFill="accent6" w:themeFillTint="3F"/>
    </w:tcPr>
    <w:tblStylePr w:type="firstRow">
      <w:rPr>
        <w:b/>
        <w:bCs/>
        <w:color w:val="333333" w:themeColor="text1"/>
      </w:rPr>
      <w:tblPr/>
      <w:tcPr>
        <w:shd w:val="clear" w:color="auto" w:fill="FFF9ED" w:themeFill="accent6"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FF4DB" w:themeFill="accent6" w:themeFillTint="33"/>
      </w:tcPr>
    </w:tblStylePr>
    <w:tblStylePr w:type="band1Vert">
      <w:tblPr/>
      <w:tcPr>
        <w:shd w:val="clear" w:color="auto" w:fill="FFE5A6" w:themeFill="accent6" w:themeFillTint="7F"/>
      </w:tcPr>
    </w:tblStylePr>
    <w:tblStylePr w:type="band1Horz">
      <w:tblPr/>
      <w:tcPr>
        <w:tcBorders>
          <w:insideH w:val="single" w:sz="6" w:space="0" w:color="FFCB4E" w:themeColor="accent6"/>
          <w:insideV w:val="single" w:sz="6" w:space="0" w:color="FFCB4E" w:themeColor="accent6"/>
        </w:tcBorders>
        <w:shd w:val="clear" w:color="auto" w:fill="FFE5A6"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CCCC"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3333"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3333"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3333"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3333"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9999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99999" w:themeFill="text1" w:themeFillTint="7F"/>
      </w:tcPr>
    </w:tblStylePr>
  </w:style>
  <w:style w:type="table" w:styleId="Gemiddeldraster3-accent1">
    <w:name w:val="Medium Grid 3 Accent 1"/>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C4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319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319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319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319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88D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88D9" w:themeFill="accent1" w:themeFillTint="7F"/>
      </w:tcPr>
    </w:tblStylePr>
  </w:style>
  <w:style w:type="table" w:styleId="Gemiddeldraster3-accent3">
    <w:name w:val="Medium Grid 3 Accent 3"/>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8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E6E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E6E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E6E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E6E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2F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2F2" w:themeFill="accent3" w:themeFillTint="7F"/>
      </w:tcPr>
    </w:tblStylePr>
  </w:style>
  <w:style w:type="table" w:styleId="Gemiddeldraster3-accent4">
    <w:name w:val="Medium Grid 3 Accent 4"/>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EFD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BE4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BE4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BE4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BE4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DEA1"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DEA1" w:themeFill="accent4" w:themeFillTint="7F"/>
      </w:tcPr>
    </w:tblStylePr>
  </w:style>
  <w:style w:type="table" w:styleId="Gemiddeldraster3-accent5">
    <w:name w:val="Medium Grid 3 Accent 5"/>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02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02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02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02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79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790" w:themeFill="accent5" w:themeFillTint="7F"/>
      </w:tcPr>
    </w:tblStylePr>
  </w:style>
  <w:style w:type="table" w:styleId="Gemiddeldraster3-accent6">
    <w:name w:val="Medium Grid 3 Accent 6"/>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B4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B4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B4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B4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5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5A6" w:themeFill="accent6" w:themeFillTint="7F"/>
      </w:tcPr>
    </w:tblStylePr>
  </w:style>
  <w:style w:type="table" w:styleId="Gemiddeldelijst1">
    <w:name w:val="Medium List 1"/>
    <w:basedOn w:val="Standaardtabel"/>
    <w:uiPriority w:val="65"/>
    <w:rsid w:val="00242980"/>
    <w:rPr>
      <w:color w:val="333333" w:themeColor="text1"/>
    </w:rPr>
    <w:tblPr>
      <w:tblStyleRowBandSize w:val="1"/>
      <w:tblStyleColBandSize w:val="1"/>
      <w:tblBorders>
        <w:top w:val="single" w:sz="8" w:space="0" w:color="333333" w:themeColor="text1"/>
        <w:bottom w:val="single" w:sz="8" w:space="0" w:color="333333" w:themeColor="text1"/>
      </w:tblBorders>
    </w:tblPr>
    <w:tblStylePr w:type="firstRow">
      <w:rPr>
        <w:rFonts w:asciiTheme="majorHAnsi" w:eastAsiaTheme="majorEastAsia" w:hAnsiTheme="majorHAnsi" w:cstheme="majorBidi"/>
      </w:rPr>
      <w:tblPr/>
      <w:tcPr>
        <w:tcBorders>
          <w:top w:val="nil"/>
          <w:bottom w:val="single" w:sz="8" w:space="0" w:color="333333" w:themeColor="text1"/>
        </w:tcBorders>
      </w:tcPr>
    </w:tblStylePr>
    <w:tblStylePr w:type="lastRow">
      <w:rPr>
        <w:b/>
        <w:bCs/>
        <w:color w:val="2E3192" w:themeColor="text2"/>
      </w:rPr>
      <w:tblPr/>
      <w:tcPr>
        <w:tcBorders>
          <w:top w:val="single" w:sz="8" w:space="0" w:color="333333" w:themeColor="text1"/>
          <w:bottom w:val="single" w:sz="8" w:space="0" w:color="333333" w:themeColor="text1"/>
        </w:tcBorders>
      </w:tcPr>
    </w:tblStylePr>
    <w:tblStylePr w:type="firstCol">
      <w:rPr>
        <w:b/>
        <w:bCs/>
      </w:rPr>
    </w:tblStylePr>
    <w:tblStylePr w:type="lastCol">
      <w:rPr>
        <w:b/>
        <w:bCs/>
      </w:rPr>
      <w:tblPr/>
      <w:tcPr>
        <w:tcBorders>
          <w:top w:val="single" w:sz="8" w:space="0" w:color="333333" w:themeColor="text1"/>
          <w:bottom w:val="single" w:sz="8" w:space="0" w:color="333333" w:themeColor="text1"/>
        </w:tcBorders>
      </w:tcPr>
    </w:tblStylePr>
    <w:tblStylePr w:type="band1Vert">
      <w:tblPr/>
      <w:tcPr>
        <w:shd w:val="clear" w:color="auto" w:fill="CCCCCC" w:themeFill="text1" w:themeFillTint="3F"/>
      </w:tcPr>
    </w:tblStylePr>
    <w:tblStylePr w:type="band1Horz">
      <w:tblPr/>
      <w:tcPr>
        <w:shd w:val="clear" w:color="auto" w:fill="CCCCCC" w:themeFill="text1" w:themeFillTint="3F"/>
      </w:tcPr>
    </w:tblStylePr>
  </w:style>
  <w:style w:type="table" w:styleId="Gemiddeldelijst1-accent1">
    <w:name w:val="Medium List 1 Accent 1"/>
    <w:basedOn w:val="Standaardtabel"/>
    <w:uiPriority w:val="65"/>
    <w:rsid w:val="00242980"/>
    <w:rPr>
      <w:color w:val="333333" w:themeColor="text1"/>
    </w:rPr>
    <w:tblPr>
      <w:tblStyleRowBandSize w:val="1"/>
      <w:tblStyleColBandSize w:val="1"/>
      <w:tblBorders>
        <w:top w:val="single" w:sz="8" w:space="0" w:color="2E3192" w:themeColor="accent1"/>
        <w:bottom w:val="single" w:sz="8" w:space="0" w:color="2E3192" w:themeColor="accent1"/>
      </w:tblBorders>
    </w:tblPr>
    <w:tblStylePr w:type="firstRow">
      <w:rPr>
        <w:rFonts w:asciiTheme="majorHAnsi" w:eastAsiaTheme="majorEastAsia" w:hAnsiTheme="majorHAnsi" w:cstheme="majorBidi"/>
      </w:rPr>
      <w:tblPr/>
      <w:tcPr>
        <w:tcBorders>
          <w:top w:val="nil"/>
          <w:bottom w:val="single" w:sz="8" w:space="0" w:color="2E3192" w:themeColor="accent1"/>
        </w:tcBorders>
      </w:tcPr>
    </w:tblStylePr>
    <w:tblStylePr w:type="lastRow">
      <w:rPr>
        <w:b/>
        <w:bCs/>
        <w:color w:val="2E3192" w:themeColor="text2"/>
      </w:rPr>
      <w:tblPr/>
      <w:tcPr>
        <w:tcBorders>
          <w:top w:val="single" w:sz="8" w:space="0" w:color="2E3192" w:themeColor="accent1"/>
          <w:bottom w:val="single" w:sz="8" w:space="0" w:color="2E3192" w:themeColor="accent1"/>
        </w:tcBorders>
      </w:tcPr>
    </w:tblStylePr>
    <w:tblStylePr w:type="firstCol">
      <w:rPr>
        <w:b/>
        <w:bCs/>
      </w:rPr>
    </w:tblStylePr>
    <w:tblStylePr w:type="lastCol">
      <w:rPr>
        <w:b/>
        <w:bCs/>
      </w:rPr>
      <w:tblPr/>
      <w:tcPr>
        <w:tcBorders>
          <w:top w:val="single" w:sz="8" w:space="0" w:color="2E3192" w:themeColor="accent1"/>
          <w:bottom w:val="single" w:sz="8" w:space="0" w:color="2E3192" w:themeColor="accent1"/>
        </w:tcBorders>
      </w:tcPr>
    </w:tblStylePr>
    <w:tblStylePr w:type="band1Vert">
      <w:tblPr/>
      <w:tcPr>
        <w:shd w:val="clear" w:color="auto" w:fill="C3C4EC" w:themeFill="accent1" w:themeFillTint="3F"/>
      </w:tcPr>
    </w:tblStylePr>
    <w:tblStylePr w:type="band1Horz">
      <w:tblPr/>
      <w:tcPr>
        <w:shd w:val="clear" w:color="auto" w:fill="C3C4EC" w:themeFill="accent1" w:themeFillTint="3F"/>
      </w:tcPr>
    </w:tblStylePr>
  </w:style>
  <w:style w:type="table" w:styleId="Gemiddeldelijst1-accent2">
    <w:name w:val="Medium List 1 Accent 2"/>
    <w:basedOn w:val="Standaardtabel"/>
    <w:uiPriority w:val="65"/>
    <w:rsid w:val="00242980"/>
    <w:rPr>
      <w:color w:val="333333" w:themeColor="text1"/>
    </w:rPr>
    <w:tblPr>
      <w:tblStyleRowBandSize w:val="1"/>
      <w:tblStyleColBandSize w:val="1"/>
      <w:tblBorders>
        <w:top w:val="single" w:sz="8" w:space="0" w:color="00AEEF" w:themeColor="accent2"/>
        <w:bottom w:val="single" w:sz="8" w:space="0" w:color="00AEEF" w:themeColor="accent2"/>
      </w:tblBorders>
    </w:tblPr>
    <w:tblStylePr w:type="firstRow">
      <w:rPr>
        <w:rFonts w:asciiTheme="majorHAnsi" w:eastAsiaTheme="majorEastAsia" w:hAnsiTheme="majorHAnsi" w:cstheme="majorBidi"/>
      </w:rPr>
      <w:tblPr/>
      <w:tcPr>
        <w:tcBorders>
          <w:top w:val="nil"/>
          <w:bottom w:val="single" w:sz="8" w:space="0" w:color="00AEEF" w:themeColor="accent2"/>
        </w:tcBorders>
      </w:tcPr>
    </w:tblStylePr>
    <w:tblStylePr w:type="lastRow">
      <w:rPr>
        <w:b/>
        <w:bCs/>
        <w:color w:val="2E3192" w:themeColor="text2"/>
      </w:rPr>
      <w:tblPr/>
      <w:tcPr>
        <w:tcBorders>
          <w:top w:val="single" w:sz="8" w:space="0" w:color="00AEEF" w:themeColor="accent2"/>
          <w:bottom w:val="single" w:sz="8" w:space="0" w:color="00AEEF" w:themeColor="accent2"/>
        </w:tcBorders>
      </w:tcPr>
    </w:tblStylePr>
    <w:tblStylePr w:type="firstCol">
      <w:rPr>
        <w:b/>
        <w:bCs/>
      </w:rPr>
    </w:tblStylePr>
    <w:tblStylePr w:type="lastCol">
      <w:rPr>
        <w:b/>
        <w:bCs/>
      </w:rPr>
      <w:tblPr/>
      <w:tcPr>
        <w:tcBorders>
          <w:top w:val="single" w:sz="8" w:space="0" w:color="00AEEF" w:themeColor="accent2"/>
          <w:bottom w:val="single" w:sz="8" w:space="0" w:color="00AEEF" w:themeColor="accent2"/>
        </w:tcBorders>
      </w:tcPr>
    </w:tblStylePr>
    <w:tblStylePr w:type="band1Vert">
      <w:tblPr/>
      <w:tcPr>
        <w:shd w:val="clear" w:color="auto" w:fill="BCECFF" w:themeFill="accent2" w:themeFillTint="3F"/>
      </w:tcPr>
    </w:tblStylePr>
    <w:tblStylePr w:type="band1Horz">
      <w:tblPr/>
      <w:tcPr>
        <w:shd w:val="clear" w:color="auto" w:fill="BCECFF" w:themeFill="accent2" w:themeFillTint="3F"/>
      </w:tcPr>
    </w:tblStylePr>
  </w:style>
  <w:style w:type="table" w:styleId="Gemiddeldelijst1-accent3">
    <w:name w:val="Medium List 1 Accent 3"/>
    <w:basedOn w:val="Standaardtabel"/>
    <w:uiPriority w:val="65"/>
    <w:rsid w:val="00242980"/>
    <w:rPr>
      <w:color w:val="333333" w:themeColor="text1"/>
    </w:rPr>
    <w:tblPr>
      <w:tblStyleRowBandSize w:val="1"/>
      <w:tblStyleColBandSize w:val="1"/>
      <w:tblBorders>
        <w:top w:val="single" w:sz="8" w:space="0" w:color="E6E6E6" w:themeColor="accent3"/>
        <w:bottom w:val="single" w:sz="8" w:space="0" w:color="E6E6E6" w:themeColor="accent3"/>
      </w:tblBorders>
    </w:tblPr>
    <w:tblStylePr w:type="firstRow">
      <w:rPr>
        <w:rFonts w:asciiTheme="majorHAnsi" w:eastAsiaTheme="majorEastAsia" w:hAnsiTheme="majorHAnsi" w:cstheme="majorBidi"/>
      </w:rPr>
      <w:tblPr/>
      <w:tcPr>
        <w:tcBorders>
          <w:top w:val="nil"/>
          <w:bottom w:val="single" w:sz="8" w:space="0" w:color="E6E6E6" w:themeColor="accent3"/>
        </w:tcBorders>
      </w:tcPr>
    </w:tblStylePr>
    <w:tblStylePr w:type="lastRow">
      <w:rPr>
        <w:b/>
        <w:bCs/>
        <w:color w:val="2E3192" w:themeColor="text2"/>
      </w:rPr>
      <w:tblPr/>
      <w:tcPr>
        <w:tcBorders>
          <w:top w:val="single" w:sz="8" w:space="0" w:color="E6E6E6" w:themeColor="accent3"/>
          <w:bottom w:val="single" w:sz="8" w:space="0" w:color="E6E6E6" w:themeColor="accent3"/>
        </w:tcBorders>
      </w:tcPr>
    </w:tblStylePr>
    <w:tblStylePr w:type="firstCol">
      <w:rPr>
        <w:b/>
        <w:bCs/>
      </w:rPr>
    </w:tblStylePr>
    <w:tblStylePr w:type="lastCol">
      <w:rPr>
        <w:b/>
        <w:bCs/>
      </w:rPr>
      <w:tblPr/>
      <w:tcPr>
        <w:tcBorders>
          <w:top w:val="single" w:sz="8" w:space="0" w:color="E6E6E6" w:themeColor="accent3"/>
          <w:bottom w:val="single" w:sz="8" w:space="0" w:color="E6E6E6" w:themeColor="accent3"/>
        </w:tcBorders>
      </w:tcPr>
    </w:tblStylePr>
    <w:tblStylePr w:type="band1Vert">
      <w:tblPr/>
      <w:tcPr>
        <w:shd w:val="clear" w:color="auto" w:fill="F8F8F8" w:themeFill="accent3" w:themeFillTint="3F"/>
      </w:tcPr>
    </w:tblStylePr>
    <w:tblStylePr w:type="band1Horz">
      <w:tblPr/>
      <w:tcPr>
        <w:shd w:val="clear" w:color="auto" w:fill="F8F8F8" w:themeFill="accent3" w:themeFillTint="3F"/>
      </w:tcPr>
    </w:tblStylePr>
  </w:style>
  <w:style w:type="table" w:styleId="Gemiddeldelijst1-accent4">
    <w:name w:val="Medium List 1 Accent 4"/>
    <w:basedOn w:val="Standaardtabel"/>
    <w:uiPriority w:val="65"/>
    <w:rsid w:val="00242980"/>
    <w:rPr>
      <w:color w:val="333333" w:themeColor="text1"/>
    </w:rPr>
    <w:tblPr>
      <w:tblStyleRowBandSize w:val="1"/>
      <w:tblStyleColBandSize w:val="1"/>
      <w:tblBorders>
        <w:top w:val="single" w:sz="8" w:space="0" w:color="72BE44" w:themeColor="accent4"/>
        <w:bottom w:val="single" w:sz="8" w:space="0" w:color="72BE44" w:themeColor="accent4"/>
      </w:tblBorders>
    </w:tblPr>
    <w:tblStylePr w:type="firstRow">
      <w:rPr>
        <w:rFonts w:asciiTheme="majorHAnsi" w:eastAsiaTheme="majorEastAsia" w:hAnsiTheme="majorHAnsi" w:cstheme="majorBidi"/>
      </w:rPr>
      <w:tblPr/>
      <w:tcPr>
        <w:tcBorders>
          <w:top w:val="nil"/>
          <w:bottom w:val="single" w:sz="8" w:space="0" w:color="72BE44" w:themeColor="accent4"/>
        </w:tcBorders>
      </w:tcPr>
    </w:tblStylePr>
    <w:tblStylePr w:type="lastRow">
      <w:rPr>
        <w:b/>
        <w:bCs/>
        <w:color w:val="2E3192" w:themeColor="text2"/>
      </w:rPr>
      <w:tblPr/>
      <w:tcPr>
        <w:tcBorders>
          <w:top w:val="single" w:sz="8" w:space="0" w:color="72BE44" w:themeColor="accent4"/>
          <w:bottom w:val="single" w:sz="8" w:space="0" w:color="72BE44" w:themeColor="accent4"/>
        </w:tcBorders>
      </w:tcPr>
    </w:tblStylePr>
    <w:tblStylePr w:type="firstCol">
      <w:rPr>
        <w:b/>
        <w:bCs/>
      </w:rPr>
    </w:tblStylePr>
    <w:tblStylePr w:type="lastCol">
      <w:rPr>
        <w:b/>
        <w:bCs/>
      </w:rPr>
      <w:tblPr/>
      <w:tcPr>
        <w:tcBorders>
          <w:top w:val="single" w:sz="8" w:space="0" w:color="72BE44" w:themeColor="accent4"/>
          <w:bottom w:val="single" w:sz="8" w:space="0" w:color="72BE44" w:themeColor="accent4"/>
        </w:tcBorders>
      </w:tcPr>
    </w:tblStylePr>
    <w:tblStylePr w:type="band1Vert">
      <w:tblPr/>
      <w:tcPr>
        <w:shd w:val="clear" w:color="auto" w:fill="DCEFD0" w:themeFill="accent4" w:themeFillTint="3F"/>
      </w:tcPr>
    </w:tblStylePr>
    <w:tblStylePr w:type="band1Horz">
      <w:tblPr/>
      <w:tcPr>
        <w:shd w:val="clear" w:color="auto" w:fill="DCEFD0" w:themeFill="accent4" w:themeFillTint="3F"/>
      </w:tcPr>
    </w:tblStylePr>
  </w:style>
  <w:style w:type="table" w:styleId="Gemiddeldelijst1-accent5">
    <w:name w:val="Medium List 1 Accent 5"/>
    <w:basedOn w:val="Standaardtabel"/>
    <w:uiPriority w:val="65"/>
    <w:rsid w:val="00242980"/>
    <w:rPr>
      <w:color w:val="333333" w:themeColor="text1"/>
    </w:rPr>
    <w:tblPr>
      <w:tblStyleRowBandSize w:val="1"/>
      <w:tblStyleColBandSize w:val="1"/>
      <w:tblBorders>
        <w:top w:val="single" w:sz="8" w:space="0" w:color="FF7021" w:themeColor="accent5"/>
        <w:bottom w:val="single" w:sz="8" w:space="0" w:color="FF7021" w:themeColor="accent5"/>
      </w:tblBorders>
    </w:tblPr>
    <w:tblStylePr w:type="firstRow">
      <w:rPr>
        <w:rFonts w:asciiTheme="majorHAnsi" w:eastAsiaTheme="majorEastAsia" w:hAnsiTheme="majorHAnsi" w:cstheme="majorBidi"/>
      </w:rPr>
      <w:tblPr/>
      <w:tcPr>
        <w:tcBorders>
          <w:top w:val="nil"/>
          <w:bottom w:val="single" w:sz="8" w:space="0" w:color="FF7021" w:themeColor="accent5"/>
        </w:tcBorders>
      </w:tcPr>
    </w:tblStylePr>
    <w:tblStylePr w:type="lastRow">
      <w:rPr>
        <w:b/>
        <w:bCs/>
        <w:color w:val="2E3192" w:themeColor="text2"/>
      </w:rPr>
      <w:tblPr/>
      <w:tcPr>
        <w:tcBorders>
          <w:top w:val="single" w:sz="8" w:space="0" w:color="FF7021" w:themeColor="accent5"/>
          <w:bottom w:val="single" w:sz="8" w:space="0" w:color="FF7021" w:themeColor="accent5"/>
        </w:tcBorders>
      </w:tcPr>
    </w:tblStylePr>
    <w:tblStylePr w:type="firstCol">
      <w:rPr>
        <w:b/>
        <w:bCs/>
      </w:rPr>
    </w:tblStylePr>
    <w:tblStylePr w:type="lastCol">
      <w:rPr>
        <w:b/>
        <w:bCs/>
      </w:rPr>
      <w:tblPr/>
      <w:tcPr>
        <w:tcBorders>
          <w:top w:val="single" w:sz="8" w:space="0" w:color="FF7021" w:themeColor="accent5"/>
          <w:bottom w:val="single" w:sz="8" w:space="0" w:color="FF7021" w:themeColor="accent5"/>
        </w:tcBorders>
      </w:tcPr>
    </w:tblStylePr>
    <w:tblStylePr w:type="band1Vert">
      <w:tblPr/>
      <w:tcPr>
        <w:shd w:val="clear" w:color="auto" w:fill="FFDBC8" w:themeFill="accent5" w:themeFillTint="3F"/>
      </w:tcPr>
    </w:tblStylePr>
    <w:tblStylePr w:type="band1Horz">
      <w:tblPr/>
      <w:tcPr>
        <w:shd w:val="clear" w:color="auto" w:fill="FFDBC8" w:themeFill="accent5" w:themeFillTint="3F"/>
      </w:tcPr>
    </w:tblStylePr>
  </w:style>
  <w:style w:type="table" w:styleId="Gemiddeldelijst1-accent6">
    <w:name w:val="Medium List 1 Accent 6"/>
    <w:basedOn w:val="Standaardtabel"/>
    <w:uiPriority w:val="65"/>
    <w:rsid w:val="00242980"/>
    <w:rPr>
      <w:color w:val="333333" w:themeColor="text1"/>
    </w:rPr>
    <w:tblPr>
      <w:tblStyleRowBandSize w:val="1"/>
      <w:tblStyleColBandSize w:val="1"/>
      <w:tblBorders>
        <w:top w:val="single" w:sz="8" w:space="0" w:color="FFCB4E" w:themeColor="accent6"/>
        <w:bottom w:val="single" w:sz="8" w:space="0" w:color="FFCB4E" w:themeColor="accent6"/>
      </w:tblBorders>
    </w:tblPr>
    <w:tblStylePr w:type="firstRow">
      <w:rPr>
        <w:rFonts w:asciiTheme="majorHAnsi" w:eastAsiaTheme="majorEastAsia" w:hAnsiTheme="majorHAnsi" w:cstheme="majorBidi"/>
      </w:rPr>
      <w:tblPr/>
      <w:tcPr>
        <w:tcBorders>
          <w:top w:val="nil"/>
          <w:bottom w:val="single" w:sz="8" w:space="0" w:color="FFCB4E" w:themeColor="accent6"/>
        </w:tcBorders>
      </w:tcPr>
    </w:tblStylePr>
    <w:tblStylePr w:type="lastRow">
      <w:rPr>
        <w:b/>
        <w:bCs/>
        <w:color w:val="2E3192" w:themeColor="text2"/>
      </w:rPr>
      <w:tblPr/>
      <w:tcPr>
        <w:tcBorders>
          <w:top w:val="single" w:sz="8" w:space="0" w:color="FFCB4E" w:themeColor="accent6"/>
          <w:bottom w:val="single" w:sz="8" w:space="0" w:color="FFCB4E" w:themeColor="accent6"/>
        </w:tcBorders>
      </w:tcPr>
    </w:tblStylePr>
    <w:tblStylePr w:type="firstCol">
      <w:rPr>
        <w:b/>
        <w:bCs/>
      </w:rPr>
    </w:tblStylePr>
    <w:tblStylePr w:type="lastCol">
      <w:rPr>
        <w:b/>
        <w:bCs/>
      </w:rPr>
      <w:tblPr/>
      <w:tcPr>
        <w:tcBorders>
          <w:top w:val="single" w:sz="8" w:space="0" w:color="FFCB4E" w:themeColor="accent6"/>
          <w:bottom w:val="single" w:sz="8" w:space="0" w:color="FFCB4E" w:themeColor="accent6"/>
        </w:tcBorders>
      </w:tcPr>
    </w:tblStylePr>
    <w:tblStylePr w:type="band1Vert">
      <w:tblPr/>
      <w:tcPr>
        <w:shd w:val="clear" w:color="auto" w:fill="FFF2D3" w:themeFill="accent6" w:themeFillTint="3F"/>
      </w:tcPr>
    </w:tblStylePr>
    <w:tblStylePr w:type="band1Horz">
      <w:tblPr/>
      <w:tcPr>
        <w:shd w:val="clear" w:color="auto" w:fill="FFF2D3" w:themeFill="accent6" w:themeFillTint="3F"/>
      </w:tcPr>
    </w:tblStylePr>
  </w:style>
  <w:style w:type="table" w:styleId="Gemiddeldelijst2">
    <w:name w:val="Medium List 2"/>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tblBorders>
    </w:tblPr>
    <w:tblStylePr w:type="firstRow">
      <w:rPr>
        <w:sz w:val="24"/>
        <w:szCs w:val="24"/>
      </w:rPr>
      <w:tblPr/>
      <w:tcPr>
        <w:tcBorders>
          <w:top w:val="nil"/>
          <w:left w:val="nil"/>
          <w:bottom w:val="single" w:sz="24" w:space="0" w:color="333333" w:themeColor="text1"/>
          <w:right w:val="nil"/>
          <w:insideH w:val="nil"/>
          <w:insideV w:val="nil"/>
        </w:tcBorders>
        <w:shd w:val="clear" w:color="auto" w:fill="FFFFFF" w:themeFill="background1"/>
      </w:tcPr>
    </w:tblStylePr>
    <w:tblStylePr w:type="lastRow">
      <w:tblPr/>
      <w:tcPr>
        <w:tcBorders>
          <w:top w:val="single" w:sz="8" w:space="0" w:color="333333"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3333" w:themeColor="text1"/>
          <w:insideH w:val="nil"/>
          <w:insideV w:val="nil"/>
        </w:tcBorders>
        <w:shd w:val="clear" w:color="auto" w:fill="FFFFFF" w:themeFill="background1"/>
      </w:tcPr>
    </w:tblStylePr>
    <w:tblStylePr w:type="lastCol">
      <w:tblPr/>
      <w:tcPr>
        <w:tcBorders>
          <w:top w:val="nil"/>
          <w:left w:val="single" w:sz="8" w:space="0" w:color="333333"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top w:val="nil"/>
          <w:bottom w:val="nil"/>
          <w:insideH w:val="nil"/>
          <w:insideV w:val="nil"/>
        </w:tcBorders>
        <w:shd w:val="clear" w:color="auto" w:fill="CCCCCC"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tblBorders>
    </w:tblPr>
    <w:tblStylePr w:type="firstRow">
      <w:rPr>
        <w:sz w:val="24"/>
        <w:szCs w:val="24"/>
      </w:rPr>
      <w:tblPr/>
      <w:tcPr>
        <w:tcBorders>
          <w:top w:val="nil"/>
          <w:left w:val="nil"/>
          <w:bottom w:val="single" w:sz="24" w:space="0" w:color="2E3192" w:themeColor="accent1"/>
          <w:right w:val="nil"/>
          <w:insideH w:val="nil"/>
          <w:insideV w:val="nil"/>
        </w:tcBorders>
        <w:shd w:val="clear" w:color="auto" w:fill="FFFFFF" w:themeFill="background1"/>
      </w:tcPr>
    </w:tblStylePr>
    <w:tblStylePr w:type="lastRow">
      <w:tblPr/>
      <w:tcPr>
        <w:tcBorders>
          <w:top w:val="single" w:sz="8" w:space="0" w:color="2E319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3192" w:themeColor="accent1"/>
          <w:insideH w:val="nil"/>
          <w:insideV w:val="nil"/>
        </w:tcBorders>
        <w:shd w:val="clear" w:color="auto" w:fill="FFFFFF" w:themeFill="background1"/>
      </w:tcPr>
    </w:tblStylePr>
    <w:tblStylePr w:type="lastCol">
      <w:tblPr/>
      <w:tcPr>
        <w:tcBorders>
          <w:top w:val="nil"/>
          <w:left w:val="single" w:sz="8" w:space="0" w:color="2E319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top w:val="nil"/>
          <w:bottom w:val="nil"/>
          <w:insideH w:val="nil"/>
          <w:insideV w:val="nil"/>
        </w:tcBorders>
        <w:shd w:val="clear" w:color="auto" w:fill="C3C4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tblBorders>
    </w:tblPr>
    <w:tblStylePr w:type="firstRow">
      <w:rPr>
        <w:sz w:val="24"/>
        <w:szCs w:val="24"/>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tblPr/>
      <w:tcPr>
        <w:tcBorders>
          <w:top w:val="single" w:sz="8" w:space="0" w:color="00AEE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EEF" w:themeColor="accent2"/>
          <w:insideH w:val="nil"/>
          <w:insideV w:val="nil"/>
        </w:tcBorders>
        <w:shd w:val="clear" w:color="auto" w:fill="FFFFFF" w:themeFill="background1"/>
      </w:tcPr>
    </w:tblStylePr>
    <w:tblStylePr w:type="lastCol">
      <w:tblPr/>
      <w:tcPr>
        <w:tcBorders>
          <w:top w:val="nil"/>
          <w:left w:val="single" w:sz="8" w:space="0" w:color="00AEE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CECFF" w:themeFill="accent2" w:themeFillTint="3F"/>
      </w:tcPr>
    </w:tblStylePr>
    <w:tblStylePr w:type="band1Horz">
      <w:tblPr/>
      <w:tcPr>
        <w:tcBorders>
          <w:top w:val="nil"/>
          <w:bottom w:val="nil"/>
          <w:insideH w:val="nil"/>
          <w:insideV w:val="nil"/>
        </w:tcBorders>
        <w:shd w:val="clear" w:color="auto" w:fill="BCEC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tblBorders>
    </w:tblPr>
    <w:tblStylePr w:type="firstRow">
      <w:rPr>
        <w:sz w:val="24"/>
        <w:szCs w:val="24"/>
      </w:rPr>
      <w:tblPr/>
      <w:tcPr>
        <w:tcBorders>
          <w:top w:val="nil"/>
          <w:left w:val="nil"/>
          <w:bottom w:val="single" w:sz="24" w:space="0" w:color="E6E6E6" w:themeColor="accent3"/>
          <w:right w:val="nil"/>
          <w:insideH w:val="nil"/>
          <w:insideV w:val="nil"/>
        </w:tcBorders>
        <w:shd w:val="clear" w:color="auto" w:fill="FFFFFF" w:themeFill="background1"/>
      </w:tcPr>
    </w:tblStylePr>
    <w:tblStylePr w:type="lastRow">
      <w:tblPr/>
      <w:tcPr>
        <w:tcBorders>
          <w:top w:val="single" w:sz="8" w:space="0" w:color="E6E6E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E6E6" w:themeColor="accent3"/>
          <w:insideH w:val="nil"/>
          <w:insideV w:val="nil"/>
        </w:tcBorders>
        <w:shd w:val="clear" w:color="auto" w:fill="FFFFFF" w:themeFill="background1"/>
      </w:tcPr>
    </w:tblStylePr>
    <w:tblStylePr w:type="lastCol">
      <w:tblPr/>
      <w:tcPr>
        <w:tcBorders>
          <w:top w:val="nil"/>
          <w:left w:val="single" w:sz="8" w:space="0" w:color="E6E6E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top w:val="nil"/>
          <w:bottom w:val="nil"/>
          <w:insideH w:val="nil"/>
          <w:insideV w:val="nil"/>
        </w:tcBorders>
        <w:shd w:val="clear" w:color="auto" w:fill="F8F8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tblBorders>
    </w:tblPr>
    <w:tblStylePr w:type="firstRow">
      <w:rPr>
        <w:sz w:val="24"/>
        <w:szCs w:val="24"/>
      </w:rPr>
      <w:tblPr/>
      <w:tcPr>
        <w:tcBorders>
          <w:top w:val="nil"/>
          <w:left w:val="nil"/>
          <w:bottom w:val="single" w:sz="24" w:space="0" w:color="72BE44" w:themeColor="accent4"/>
          <w:right w:val="nil"/>
          <w:insideH w:val="nil"/>
          <w:insideV w:val="nil"/>
        </w:tcBorders>
        <w:shd w:val="clear" w:color="auto" w:fill="FFFFFF" w:themeFill="background1"/>
      </w:tcPr>
    </w:tblStylePr>
    <w:tblStylePr w:type="lastRow">
      <w:tblPr/>
      <w:tcPr>
        <w:tcBorders>
          <w:top w:val="single" w:sz="8" w:space="0" w:color="72BE4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BE44" w:themeColor="accent4"/>
          <w:insideH w:val="nil"/>
          <w:insideV w:val="nil"/>
        </w:tcBorders>
        <w:shd w:val="clear" w:color="auto" w:fill="FFFFFF" w:themeFill="background1"/>
      </w:tcPr>
    </w:tblStylePr>
    <w:tblStylePr w:type="lastCol">
      <w:tblPr/>
      <w:tcPr>
        <w:tcBorders>
          <w:top w:val="nil"/>
          <w:left w:val="single" w:sz="8" w:space="0" w:color="72BE4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EFD0" w:themeFill="accent4" w:themeFillTint="3F"/>
      </w:tcPr>
    </w:tblStylePr>
    <w:tblStylePr w:type="band1Horz">
      <w:tblPr/>
      <w:tcPr>
        <w:tcBorders>
          <w:top w:val="nil"/>
          <w:bottom w:val="nil"/>
          <w:insideH w:val="nil"/>
          <w:insideV w:val="nil"/>
        </w:tcBorders>
        <w:shd w:val="clear" w:color="auto" w:fill="DCEFD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tblBorders>
    </w:tblPr>
    <w:tblStylePr w:type="firstRow">
      <w:rPr>
        <w:sz w:val="24"/>
        <w:szCs w:val="24"/>
      </w:rPr>
      <w:tblPr/>
      <w:tcPr>
        <w:tcBorders>
          <w:top w:val="nil"/>
          <w:left w:val="nil"/>
          <w:bottom w:val="single" w:sz="24" w:space="0" w:color="FF7021" w:themeColor="accent5"/>
          <w:right w:val="nil"/>
          <w:insideH w:val="nil"/>
          <w:insideV w:val="nil"/>
        </w:tcBorders>
        <w:shd w:val="clear" w:color="auto" w:fill="FFFFFF" w:themeFill="background1"/>
      </w:tcPr>
    </w:tblStylePr>
    <w:tblStylePr w:type="lastRow">
      <w:tblPr/>
      <w:tcPr>
        <w:tcBorders>
          <w:top w:val="single" w:sz="8" w:space="0" w:color="FF702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021" w:themeColor="accent5"/>
          <w:insideH w:val="nil"/>
          <w:insideV w:val="nil"/>
        </w:tcBorders>
        <w:shd w:val="clear" w:color="auto" w:fill="FFFFFF" w:themeFill="background1"/>
      </w:tcPr>
    </w:tblStylePr>
    <w:tblStylePr w:type="lastCol">
      <w:tblPr/>
      <w:tcPr>
        <w:tcBorders>
          <w:top w:val="nil"/>
          <w:left w:val="single" w:sz="8" w:space="0" w:color="FF702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C8" w:themeFill="accent5" w:themeFillTint="3F"/>
      </w:tcPr>
    </w:tblStylePr>
    <w:tblStylePr w:type="band1Horz">
      <w:tblPr/>
      <w:tcPr>
        <w:tcBorders>
          <w:top w:val="nil"/>
          <w:bottom w:val="nil"/>
          <w:insideH w:val="nil"/>
          <w:insideV w:val="nil"/>
        </w:tcBorders>
        <w:shd w:val="clear" w:color="auto" w:fill="FFDB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tblBorders>
    </w:tblPr>
    <w:tblStylePr w:type="firstRow">
      <w:rPr>
        <w:sz w:val="24"/>
        <w:szCs w:val="24"/>
      </w:rPr>
      <w:tblPr/>
      <w:tcPr>
        <w:tcBorders>
          <w:top w:val="nil"/>
          <w:left w:val="nil"/>
          <w:bottom w:val="single" w:sz="24" w:space="0" w:color="FFCB4E" w:themeColor="accent6"/>
          <w:right w:val="nil"/>
          <w:insideH w:val="nil"/>
          <w:insideV w:val="nil"/>
        </w:tcBorders>
        <w:shd w:val="clear" w:color="auto" w:fill="FFFFFF" w:themeFill="background1"/>
      </w:tcPr>
    </w:tblStylePr>
    <w:tblStylePr w:type="lastRow">
      <w:tblPr/>
      <w:tcPr>
        <w:tcBorders>
          <w:top w:val="single" w:sz="8" w:space="0" w:color="FFCB4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B4E" w:themeColor="accent6"/>
          <w:insideH w:val="nil"/>
          <w:insideV w:val="nil"/>
        </w:tcBorders>
        <w:shd w:val="clear" w:color="auto" w:fill="FFFFFF" w:themeFill="background1"/>
      </w:tcPr>
    </w:tblStylePr>
    <w:tblStylePr w:type="lastCol">
      <w:tblPr/>
      <w:tcPr>
        <w:tcBorders>
          <w:top w:val="nil"/>
          <w:left w:val="single" w:sz="8" w:space="0" w:color="FFCB4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2D3" w:themeFill="accent6" w:themeFillTint="3F"/>
      </w:tcPr>
    </w:tblStylePr>
    <w:tblStylePr w:type="band1Horz">
      <w:tblPr/>
      <w:tcPr>
        <w:tcBorders>
          <w:top w:val="nil"/>
          <w:bottom w:val="nil"/>
          <w:insideH w:val="nil"/>
          <w:insideV w:val="nil"/>
        </w:tcBorders>
        <w:shd w:val="clear" w:color="auto" w:fill="FFF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rsid w:val="00242980"/>
    <w:tblPr>
      <w:tblStyleRowBandSize w:val="1"/>
      <w:tblStyleColBandSize w:val="1"/>
      <w:tbl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single" w:sz="8" w:space="0" w:color="666666" w:themeColor="text1" w:themeTint="BF"/>
      </w:tblBorders>
    </w:tblPr>
    <w:tblStylePr w:type="firstRow">
      <w:pPr>
        <w:spacing w:before="0" w:after="0" w:line="240" w:lineRule="auto"/>
      </w:pPr>
      <w:rPr>
        <w:b/>
        <w:bCs/>
        <w:color w:val="FFFFFF" w:themeColor="background1"/>
      </w:rPr>
      <w:tblPr/>
      <w:tcPr>
        <w:tc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nil"/>
          <w:insideV w:val="nil"/>
        </w:tcBorders>
        <w:shd w:val="clear" w:color="auto" w:fill="333333" w:themeFill="text1"/>
      </w:tcPr>
    </w:tblStylePr>
    <w:tblStylePr w:type="lastRow">
      <w:pPr>
        <w:spacing w:before="0" w:after="0" w:line="240" w:lineRule="auto"/>
      </w:pPr>
      <w:rPr>
        <w:b/>
        <w:bCs/>
      </w:rPr>
      <w:tblPr/>
      <w:tcPr>
        <w:tcBorders>
          <w:top w:val="double" w:sz="6"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nil"/>
          <w:insideV w:val="nil"/>
        </w:tcBorders>
      </w:tcPr>
    </w:tblStylePr>
    <w:tblStylePr w:type="firstCol">
      <w:rPr>
        <w:b/>
        <w:bCs/>
      </w:rPr>
    </w:tblStylePr>
    <w:tblStylePr w:type="lastCol">
      <w:rPr>
        <w:b/>
        <w:bCs/>
      </w:rPr>
    </w:tblStylePr>
    <w:tblStylePr w:type="band1Vert">
      <w:tblPr/>
      <w:tcPr>
        <w:shd w:val="clear" w:color="auto" w:fill="CCCCCC" w:themeFill="text1" w:themeFillTint="3F"/>
      </w:tcPr>
    </w:tblStylePr>
    <w:tblStylePr w:type="band1Horz">
      <w:tblPr/>
      <w:tcPr>
        <w:tcBorders>
          <w:insideH w:val="nil"/>
          <w:insideV w:val="nil"/>
        </w:tcBorders>
        <w:shd w:val="clear" w:color="auto" w:fill="CCCCCC"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242980"/>
    <w:tblPr>
      <w:tblStyleRowBandSize w:val="1"/>
      <w:tblStyleColBandSize w:val="1"/>
      <w:tbl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single" w:sz="8" w:space="0" w:color="494DC5" w:themeColor="accent1" w:themeTint="BF"/>
      </w:tblBorders>
    </w:tblPr>
    <w:tblStylePr w:type="firstRow">
      <w:pPr>
        <w:spacing w:before="0" w:after="0" w:line="240" w:lineRule="auto"/>
      </w:pPr>
      <w:rPr>
        <w:b/>
        <w:bCs/>
        <w:color w:val="FFFFFF" w:themeColor="background1"/>
      </w:rPr>
      <w:tblPr/>
      <w:tcPr>
        <w:tc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nil"/>
          <w:insideV w:val="nil"/>
        </w:tcBorders>
        <w:shd w:val="clear" w:color="auto" w:fill="2E3192" w:themeFill="accent1"/>
      </w:tcPr>
    </w:tblStylePr>
    <w:tblStylePr w:type="lastRow">
      <w:pPr>
        <w:spacing w:before="0" w:after="0" w:line="240" w:lineRule="auto"/>
      </w:pPr>
      <w:rPr>
        <w:b/>
        <w:bCs/>
      </w:rPr>
      <w:tblPr/>
      <w:tcPr>
        <w:tcBorders>
          <w:top w:val="double" w:sz="6"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3C4EC" w:themeFill="accent1" w:themeFillTint="3F"/>
      </w:tcPr>
    </w:tblStylePr>
    <w:tblStylePr w:type="band1Horz">
      <w:tblPr/>
      <w:tcPr>
        <w:tcBorders>
          <w:insideH w:val="nil"/>
          <w:insideV w:val="nil"/>
        </w:tcBorders>
        <w:shd w:val="clear" w:color="auto" w:fill="C3C4EC"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242980"/>
    <w:tblPr>
      <w:tblStyleRowBandSize w:val="1"/>
      <w:tblStyleColBandSize w:val="1"/>
      <w:tbl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single" w:sz="8" w:space="0" w:color="34C7FF" w:themeColor="accent2" w:themeTint="BF"/>
      </w:tblBorders>
    </w:tblPr>
    <w:tblStylePr w:type="firstRow">
      <w:pPr>
        <w:spacing w:before="0" w:after="0" w:line="240" w:lineRule="auto"/>
      </w:pPr>
      <w:rPr>
        <w:b/>
        <w:bCs/>
        <w:color w:val="FFFFFF" w:themeColor="background1"/>
      </w:rPr>
      <w:tblPr/>
      <w:tcPr>
        <w:tc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nil"/>
          <w:insideV w:val="nil"/>
        </w:tcBorders>
        <w:shd w:val="clear" w:color="auto" w:fill="00AEEF" w:themeFill="accent2"/>
      </w:tcPr>
    </w:tblStylePr>
    <w:tblStylePr w:type="lastRow">
      <w:pPr>
        <w:spacing w:before="0" w:after="0" w:line="240" w:lineRule="auto"/>
      </w:pPr>
      <w:rPr>
        <w:b/>
        <w:bCs/>
      </w:rPr>
      <w:tblPr/>
      <w:tcPr>
        <w:tcBorders>
          <w:top w:val="double" w:sz="6"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CECFF" w:themeFill="accent2" w:themeFillTint="3F"/>
      </w:tcPr>
    </w:tblStylePr>
    <w:tblStylePr w:type="band1Horz">
      <w:tblPr/>
      <w:tcPr>
        <w:tcBorders>
          <w:insideH w:val="nil"/>
          <w:insideV w:val="nil"/>
        </w:tcBorders>
        <w:shd w:val="clear" w:color="auto" w:fill="BCEC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242980"/>
    <w:tblPr>
      <w:tblStyleRowBandSize w:val="1"/>
      <w:tblStyleColBandSize w:val="1"/>
      <w:tbl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single" w:sz="8" w:space="0" w:color="ECECEC" w:themeColor="accent3" w:themeTint="BF"/>
      </w:tblBorders>
    </w:tblPr>
    <w:tblStylePr w:type="firstRow">
      <w:pPr>
        <w:spacing w:before="0" w:after="0" w:line="240" w:lineRule="auto"/>
      </w:pPr>
      <w:rPr>
        <w:b/>
        <w:bCs/>
        <w:color w:val="FFFFFF" w:themeColor="background1"/>
      </w:rPr>
      <w:tblPr/>
      <w:tcPr>
        <w:tc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nil"/>
          <w:insideV w:val="nil"/>
        </w:tcBorders>
        <w:shd w:val="clear" w:color="auto" w:fill="E6E6E6" w:themeFill="accent3"/>
      </w:tcPr>
    </w:tblStylePr>
    <w:tblStylePr w:type="lastRow">
      <w:pPr>
        <w:spacing w:before="0" w:after="0" w:line="240" w:lineRule="auto"/>
      </w:pPr>
      <w:rPr>
        <w:b/>
        <w:bCs/>
      </w:rPr>
      <w:tblPr/>
      <w:tcPr>
        <w:tcBorders>
          <w:top w:val="double" w:sz="6"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8F8" w:themeFill="accent3" w:themeFillTint="3F"/>
      </w:tcPr>
    </w:tblStylePr>
    <w:tblStylePr w:type="band1Horz">
      <w:tblPr/>
      <w:tcPr>
        <w:tcBorders>
          <w:insideH w:val="nil"/>
          <w:insideV w:val="nil"/>
        </w:tcBorders>
        <w:shd w:val="clear" w:color="auto" w:fill="F8F8F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242980"/>
    <w:tblPr>
      <w:tblStyleRowBandSize w:val="1"/>
      <w:tblStyleColBandSize w:val="1"/>
      <w:tbl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single" w:sz="8" w:space="0" w:color="95CE72" w:themeColor="accent4" w:themeTint="BF"/>
      </w:tblBorders>
    </w:tblPr>
    <w:tblStylePr w:type="firstRow">
      <w:pPr>
        <w:spacing w:before="0" w:after="0" w:line="240" w:lineRule="auto"/>
      </w:pPr>
      <w:rPr>
        <w:b/>
        <w:bCs/>
        <w:color w:val="FFFFFF" w:themeColor="background1"/>
      </w:rPr>
      <w:tblPr/>
      <w:tcPr>
        <w:tc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nil"/>
          <w:insideV w:val="nil"/>
        </w:tcBorders>
        <w:shd w:val="clear" w:color="auto" w:fill="72BE44" w:themeFill="accent4"/>
      </w:tcPr>
    </w:tblStylePr>
    <w:tblStylePr w:type="lastRow">
      <w:pPr>
        <w:spacing w:before="0" w:after="0" w:line="240" w:lineRule="auto"/>
      </w:pPr>
      <w:rPr>
        <w:b/>
        <w:bCs/>
      </w:rPr>
      <w:tblPr/>
      <w:tcPr>
        <w:tcBorders>
          <w:top w:val="double" w:sz="6"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CEFD0" w:themeFill="accent4" w:themeFillTint="3F"/>
      </w:tcPr>
    </w:tblStylePr>
    <w:tblStylePr w:type="band1Horz">
      <w:tblPr/>
      <w:tcPr>
        <w:tcBorders>
          <w:insideH w:val="nil"/>
          <w:insideV w:val="nil"/>
        </w:tcBorders>
        <w:shd w:val="clear" w:color="auto" w:fill="DCEFD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242980"/>
    <w:tblPr>
      <w:tblStyleRowBandSize w:val="1"/>
      <w:tblStyleColBandSize w:val="1"/>
      <w:tbl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single" w:sz="8" w:space="0" w:color="FF9358" w:themeColor="accent5" w:themeTint="BF"/>
      </w:tblBorders>
    </w:tblPr>
    <w:tblStylePr w:type="firstRow">
      <w:pPr>
        <w:spacing w:before="0" w:after="0" w:line="240" w:lineRule="auto"/>
      </w:pPr>
      <w:rPr>
        <w:b/>
        <w:bCs/>
        <w:color w:val="FFFFFF" w:themeColor="background1"/>
      </w:rPr>
      <w:tblPr/>
      <w:tcPr>
        <w:tc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nil"/>
          <w:insideV w:val="nil"/>
        </w:tcBorders>
        <w:shd w:val="clear" w:color="auto" w:fill="FF7021" w:themeFill="accent5"/>
      </w:tcPr>
    </w:tblStylePr>
    <w:tblStylePr w:type="lastRow">
      <w:pPr>
        <w:spacing w:before="0" w:after="0" w:line="240" w:lineRule="auto"/>
      </w:pPr>
      <w:rPr>
        <w:b/>
        <w:bCs/>
      </w:rPr>
      <w:tblPr/>
      <w:tcPr>
        <w:tcBorders>
          <w:top w:val="double" w:sz="6"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BC8" w:themeFill="accent5" w:themeFillTint="3F"/>
      </w:tcPr>
    </w:tblStylePr>
    <w:tblStylePr w:type="band1Horz">
      <w:tblPr/>
      <w:tcPr>
        <w:tcBorders>
          <w:insideH w:val="nil"/>
          <w:insideV w:val="nil"/>
        </w:tcBorders>
        <w:shd w:val="clear" w:color="auto" w:fill="FFDBC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242980"/>
    <w:tblPr>
      <w:tblStyleRowBandSize w:val="1"/>
      <w:tblStyleColBandSize w:val="1"/>
      <w:tbl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single" w:sz="8" w:space="0" w:color="FFD77A" w:themeColor="accent6" w:themeTint="BF"/>
      </w:tblBorders>
    </w:tblPr>
    <w:tblStylePr w:type="firstRow">
      <w:pPr>
        <w:spacing w:before="0" w:after="0" w:line="240" w:lineRule="auto"/>
      </w:pPr>
      <w:rPr>
        <w:b/>
        <w:bCs/>
        <w:color w:val="FFFFFF" w:themeColor="background1"/>
      </w:rPr>
      <w:tblPr/>
      <w:tcPr>
        <w:tc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nil"/>
          <w:insideV w:val="nil"/>
        </w:tcBorders>
        <w:shd w:val="clear" w:color="auto" w:fill="FFCB4E" w:themeFill="accent6"/>
      </w:tcPr>
    </w:tblStylePr>
    <w:tblStylePr w:type="lastRow">
      <w:pPr>
        <w:spacing w:before="0" w:after="0" w:line="240" w:lineRule="auto"/>
      </w:pPr>
      <w:rPr>
        <w:b/>
        <w:bCs/>
      </w:rPr>
      <w:tblPr/>
      <w:tcPr>
        <w:tcBorders>
          <w:top w:val="double" w:sz="6"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2D3" w:themeFill="accent6" w:themeFillTint="3F"/>
      </w:tcPr>
    </w:tblStylePr>
    <w:tblStylePr w:type="band1Horz">
      <w:tblPr/>
      <w:tcPr>
        <w:tcBorders>
          <w:insideH w:val="nil"/>
          <w:insideV w:val="nil"/>
        </w:tcBorders>
        <w:shd w:val="clear" w:color="auto" w:fill="FFF2D3"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3333"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3333" w:themeFill="text1"/>
      </w:tcPr>
    </w:tblStylePr>
    <w:tblStylePr w:type="lastCol">
      <w:rPr>
        <w:b/>
        <w:bCs/>
        <w:color w:val="FFFFFF" w:themeColor="background1"/>
      </w:rPr>
      <w:tblPr/>
      <w:tcPr>
        <w:tcBorders>
          <w:left w:val="nil"/>
          <w:right w:val="nil"/>
          <w:insideH w:val="nil"/>
          <w:insideV w:val="nil"/>
        </w:tcBorders>
        <w:shd w:val="clear" w:color="auto" w:fill="333333"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319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3192" w:themeFill="accent1"/>
      </w:tcPr>
    </w:tblStylePr>
    <w:tblStylePr w:type="lastCol">
      <w:rPr>
        <w:b/>
        <w:bCs/>
        <w:color w:val="FFFFFF" w:themeColor="background1"/>
      </w:rPr>
      <w:tblPr/>
      <w:tcPr>
        <w:tcBorders>
          <w:left w:val="nil"/>
          <w:right w:val="nil"/>
          <w:insideH w:val="nil"/>
          <w:insideV w:val="nil"/>
        </w:tcBorders>
        <w:shd w:val="clear" w:color="auto" w:fill="2E319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EE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EEF" w:themeFill="accent2"/>
      </w:tcPr>
    </w:tblStylePr>
    <w:tblStylePr w:type="lastCol">
      <w:rPr>
        <w:b/>
        <w:bCs/>
        <w:color w:val="FFFFFF" w:themeColor="background1"/>
      </w:rPr>
      <w:tblPr/>
      <w:tcPr>
        <w:tcBorders>
          <w:left w:val="nil"/>
          <w:right w:val="nil"/>
          <w:insideH w:val="nil"/>
          <w:insideV w:val="nil"/>
        </w:tcBorders>
        <w:shd w:val="clear" w:color="auto" w:fill="00AEE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E6E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E6E6" w:themeFill="accent3"/>
      </w:tcPr>
    </w:tblStylePr>
    <w:tblStylePr w:type="lastCol">
      <w:rPr>
        <w:b/>
        <w:bCs/>
        <w:color w:val="FFFFFF" w:themeColor="background1"/>
      </w:rPr>
      <w:tblPr/>
      <w:tcPr>
        <w:tcBorders>
          <w:left w:val="nil"/>
          <w:right w:val="nil"/>
          <w:insideH w:val="nil"/>
          <w:insideV w:val="nil"/>
        </w:tcBorders>
        <w:shd w:val="clear" w:color="auto" w:fill="E6E6E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BE4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2BE44" w:themeFill="accent4"/>
      </w:tcPr>
    </w:tblStylePr>
    <w:tblStylePr w:type="lastCol">
      <w:rPr>
        <w:b/>
        <w:bCs/>
        <w:color w:val="FFFFFF" w:themeColor="background1"/>
      </w:rPr>
      <w:tblPr/>
      <w:tcPr>
        <w:tcBorders>
          <w:left w:val="nil"/>
          <w:right w:val="nil"/>
          <w:insideH w:val="nil"/>
          <w:insideV w:val="nil"/>
        </w:tcBorders>
        <w:shd w:val="clear" w:color="auto" w:fill="72BE4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02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7021" w:themeFill="accent5"/>
      </w:tcPr>
    </w:tblStylePr>
    <w:tblStylePr w:type="lastCol">
      <w:rPr>
        <w:b/>
        <w:bCs/>
        <w:color w:val="FFFFFF" w:themeColor="background1"/>
      </w:rPr>
      <w:tblPr/>
      <w:tcPr>
        <w:tcBorders>
          <w:left w:val="nil"/>
          <w:right w:val="nil"/>
          <w:insideH w:val="nil"/>
          <w:insideV w:val="nil"/>
        </w:tcBorders>
        <w:shd w:val="clear" w:color="auto" w:fill="FF702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B4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B4E" w:themeFill="accent6"/>
      </w:tcPr>
    </w:tblStylePr>
    <w:tblStylePr w:type="lastCol">
      <w:rPr>
        <w:b/>
        <w:bCs/>
        <w:color w:val="FFFFFF" w:themeColor="background1"/>
      </w:rPr>
      <w:tblPr/>
      <w:tcPr>
        <w:tcBorders>
          <w:left w:val="nil"/>
          <w:right w:val="nil"/>
          <w:insideH w:val="nil"/>
          <w:insideV w:val="nil"/>
        </w:tcBorders>
        <w:shd w:val="clear" w:color="auto" w:fill="FFCB4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erichtkop">
    <w:name w:val="Message Header"/>
    <w:basedOn w:val="Standaard"/>
    <w:link w:val="BerichtkopChar"/>
    <w:uiPriority w:val="99"/>
    <w:semiHidden/>
    <w:unhideWhenUsed/>
    <w:rsid w:val="0024298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242980"/>
    <w:rPr>
      <w:rFonts w:asciiTheme="majorHAnsi" w:eastAsiaTheme="majorEastAsia" w:hAnsiTheme="majorHAnsi" w:cstheme="majorBidi"/>
      <w:color w:val="333333" w:themeColor="text1"/>
      <w:sz w:val="24"/>
      <w:szCs w:val="24"/>
      <w:shd w:val="pct20" w:color="auto" w:fill="auto"/>
      <w:lang w:val="nl-NL"/>
    </w:rPr>
  </w:style>
  <w:style w:type="paragraph" w:styleId="Standaardinspringing">
    <w:name w:val="Normal Indent"/>
    <w:basedOn w:val="Standaard"/>
    <w:uiPriority w:val="99"/>
    <w:semiHidden/>
    <w:unhideWhenUsed/>
    <w:rsid w:val="00242980"/>
    <w:pPr>
      <w:ind w:left="720"/>
    </w:pPr>
  </w:style>
  <w:style w:type="paragraph" w:styleId="Notitiekop">
    <w:name w:val="Note Heading"/>
    <w:basedOn w:val="Standaard"/>
    <w:next w:val="Standaard"/>
    <w:link w:val="NotitiekopChar"/>
    <w:uiPriority w:val="99"/>
    <w:semiHidden/>
    <w:unhideWhenUsed/>
    <w:rsid w:val="00242980"/>
    <w:pPr>
      <w:spacing w:line="240" w:lineRule="auto"/>
    </w:pPr>
  </w:style>
  <w:style w:type="character" w:customStyle="1" w:styleId="NotitiekopChar">
    <w:name w:val="Notitiekop Char"/>
    <w:basedOn w:val="Standaardalinea-lettertype"/>
    <w:link w:val="Notitiekop"/>
    <w:uiPriority w:val="99"/>
    <w:semiHidden/>
    <w:rsid w:val="00242980"/>
    <w:rPr>
      <w:rFonts w:asciiTheme="minorHAnsi" w:hAnsiTheme="minorHAnsi"/>
      <w:color w:val="333333" w:themeColor="text1"/>
      <w:sz w:val="18"/>
      <w:lang w:val="nl-NL"/>
    </w:rPr>
  </w:style>
  <w:style w:type="character" w:styleId="Paginanummer">
    <w:name w:val="page number"/>
    <w:basedOn w:val="Standaardalinea-lettertype"/>
    <w:uiPriority w:val="99"/>
    <w:semiHidden/>
    <w:unhideWhenUsed/>
    <w:rsid w:val="00242980"/>
    <w:rPr>
      <w:lang w:val="nl-NL"/>
    </w:rPr>
  </w:style>
  <w:style w:type="paragraph" w:styleId="Tekstzonderopmaak">
    <w:name w:val="Plain Text"/>
    <w:basedOn w:val="Standaard"/>
    <w:link w:val="TekstzonderopmaakChar"/>
    <w:uiPriority w:val="99"/>
    <w:semiHidden/>
    <w:unhideWhenUsed/>
    <w:rsid w:val="00242980"/>
    <w:pPr>
      <w:spacing w:line="240" w:lineRule="auto"/>
    </w:pPr>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242980"/>
    <w:rPr>
      <w:rFonts w:ascii="Consolas" w:hAnsi="Consolas" w:cs="Consolas"/>
      <w:color w:val="333333" w:themeColor="text1"/>
      <w:sz w:val="21"/>
      <w:szCs w:val="21"/>
      <w:lang w:val="nl-NL"/>
    </w:rPr>
  </w:style>
  <w:style w:type="paragraph" w:styleId="Citaat">
    <w:name w:val="Quote"/>
    <w:basedOn w:val="Standaard"/>
    <w:next w:val="Standaard"/>
    <w:link w:val="CitaatChar"/>
    <w:uiPriority w:val="29"/>
    <w:semiHidden/>
    <w:rsid w:val="00242980"/>
    <w:rPr>
      <w:i/>
      <w:iCs/>
    </w:rPr>
  </w:style>
  <w:style w:type="character" w:customStyle="1" w:styleId="CitaatChar">
    <w:name w:val="Citaat Char"/>
    <w:basedOn w:val="Standaardalinea-lettertype"/>
    <w:link w:val="Citaat"/>
    <w:uiPriority w:val="29"/>
    <w:semiHidden/>
    <w:rsid w:val="00242980"/>
    <w:rPr>
      <w:rFonts w:asciiTheme="minorHAnsi" w:hAnsiTheme="minorHAnsi"/>
      <w:i/>
      <w:iCs/>
      <w:color w:val="333333" w:themeColor="text1"/>
      <w:sz w:val="18"/>
      <w:lang w:val="nl-NL"/>
    </w:rPr>
  </w:style>
  <w:style w:type="paragraph" w:styleId="Aanhef">
    <w:name w:val="Salutation"/>
    <w:basedOn w:val="Standaard"/>
    <w:next w:val="Standaard"/>
    <w:link w:val="AanhefChar"/>
    <w:uiPriority w:val="99"/>
    <w:semiHidden/>
    <w:unhideWhenUsed/>
    <w:rsid w:val="00242980"/>
  </w:style>
  <w:style w:type="character" w:customStyle="1" w:styleId="AanhefChar">
    <w:name w:val="Aanhef Char"/>
    <w:basedOn w:val="Standaardalinea-lettertype"/>
    <w:link w:val="Aanhef"/>
    <w:uiPriority w:val="99"/>
    <w:semiHidden/>
    <w:rsid w:val="00242980"/>
    <w:rPr>
      <w:rFonts w:asciiTheme="minorHAnsi" w:hAnsiTheme="minorHAnsi"/>
      <w:color w:val="333333" w:themeColor="text1"/>
      <w:sz w:val="18"/>
      <w:lang w:val="nl-NL"/>
    </w:rPr>
  </w:style>
  <w:style w:type="paragraph" w:styleId="Handtekening">
    <w:name w:val="Signature"/>
    <w:basedOn w:val="Standaard"/>
    <w:link w:val="HandtekeningChar"/>
    <w:uiPriority w:val="99"/>
    <w:semiHidden/>
    <w:unhideWhenUsed/>
    <w:rsid w:val="00242980"/>
    <w:pPr>
      <w:spacing w:line="240" w:lineRule="auto"/>
      <w:ind w:left="4252"/>
    </w:pPr>
  </w:style>
  <w:style w:type="character" w:customStyle="1" w:styleId="HandtekeningChar">
    <w:name w:val="Handtekening Char"/>
    <w:basedOn w:val="Standaardalinea-lettertype"/>
    <w:link w:val="Handtekening"/>
    <w:uiPriority w:val="99"/>
    <w:semiHidden/>
    <w:rsid w:val="00242980"/>
    <w:rPr>
      <w:rFonts w:asciiTheme="minorHAnsi" w:hAnsiTheme="minorHAnsi"/>
      <w:color w:val="333333" w:themeColor="text1"/>
      <w:sz w:val="18"/>
      <w:lang w:val="nl-NL"/>
    </w:rPr>
  </w:style>
  <w:style w:type="character" w:styleId="Zwaar">
    <w:name w:val="Strong"/>
    <w:basedOn w:val="Standaardalinea-lettertype"/>
    <w:uiPriority w:val="22"/>
    <w:semiHidden/>
    <w:rsid w:val="00242980"/>
    <w:rPr>
      <w:b/>
      <w:bCs/>
      <w:lang w:val="nl-NL"/>
    </w:rPr>
  </w:style>
  <w:style w:type="paragraph" w:styleId="Ondertitel">
    <w:name w:val="Subtitle"/>
    <w:basedOn w:val="Standaard"/>
    <w:next w:val="Standaard"/>
    <w:link w:val="OndertitelChar"/>
    <w:uiPriority w:val="11"/>
    <w:semiHidden/>
    <w:rsid w:val="00242980"/>
    <w:pPr>
      <w:numPr>
        <w:ilvl w:val="1"/>
      </w:numPr>
    </w:pPr>
    <w:rPr>
      <w:rFonts w:asciiTheme="majorHAnsi" w:eastAsiaTheme="majorEastAsia" w:hAnsiTheme="majorHAnsi" w:cstheme="majorBidi"/>
      <w:i/>
      <w:iCs/>
      <w:color w:val="2E3192" w:themeColor="accent1"/>
      <w:spacing w:val="15"/>
      <w:sz w:val="24"/>
      <w:szCs w:val="24"/>
    </w:rPr>
  </w:style>
  <w:style w:type="character" w:customStyle="1" w:styleId="OndertitelChar">
    <w:name w:val="Ondertitel Char"/>
    <w:basedOn w:val="Standaardalinea-lettertype"/>
    <w:link w:val="Ondertitel"/>
    <w:uiPriority w:val="11"/>
    <w:semiHidden/>
    <w:rsid w:val="00242980"/>
    <w:rPr>
      <w:rFonts w:asciiTheme="majorHAnsi" w:eastAsiaTheme="majorEastAsia" w:hAnsiTheme="majorHAnsi" w:cstheme="majorBidi"/>
      <w:i/>
      <w:iCs/>
      <w:color w:val="2E3192" w:themeColor="accent1"/>
      <w:spacing w:val="15"/>
      <w:sz w:val="24"/>
      <w:szCs w:val="24"/>
      <w:lang w:val="nl-NL"/>
    </w:rPr>
  </w:style>
  <w:style w:type="character" w:styleId="Subtieleverwijzing">
    <w:name w:val="Subtle Reference"/>
    <w:basedOn w:val="Standaardalinea-lettertype"/>
    <w:uiPriority w:val="31"/>
    <w:semiHidden/>
    <w:rsid w:val="00242980"/>
    <w:rPr>
      <w:smallCaps/>
      <w:color w:val="00AEEF" w:themeColor="accent2"/>
      <w:u w:val="single"/>
      <w:lang w:val="nl-NL"/>
    </w:rPr>
  </w:style>
  <w:style w:type="table" w:styleId="3D-effectenvoortabel1">
    <w:name w:val="Table 3D effects 1"/>
    <w:basedOn w:val="Standaardtabel"/>
    <w:uiPriority w:val="99"/>
    <w:semiHidden/>
    <w:unhideWhenUsed/>
    <w:rsid w:val="00242980"/>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242980"/>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242980"/>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242980"/>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242980"/>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242980"/>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242980"/>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242980"/>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242980"/>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242980"/>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242980"/>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242980"/>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242980"/>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242980"/>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242980"/>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242980"/>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242980"/>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242980"/>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242980"/>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242980"/>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242980"/>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242980"/>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uiPriority w:val="99"/>
    <w:semiHidden/>
    <w:unhideWhenUsed/>
    <w:rsid w:val="00242980"/>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242980"/>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242980"/>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242980"/>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242980"/>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242980"/>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242980"/>
    <w:pPr>
      <w:ind w:left="180" w:hanging="180"/>
    </w:pPr>
  </w:style>
  <w:style w:type="paragraph" w:styleId="Lijstmetafbeeldingen">
    <w:name w:val="table of figures"/>
    <w:aliases w:val="Tabel van figuren"/>
    <w:basedOn w:val="Bronvermelding"/>
    <w:next w:val="Standaard"/>
    <w:uiPriority w:val="99"/>
    <w:unhideWhenUsed/>
    <w:rsid w:val="00242980"/>
  </w:style>
  <w:style w:type="table" w:styleId="Professioneletabel">
    <w:name w:val="Table Professional"/>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242980"/>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242980"/>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242980"/>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242980"/>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24298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242980"/>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242980"/>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242980"/>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semiHidden/>
    <w:rsid w:val="00242980"/>
    <w:pPr>
      <w:pBdr>
        <w:bottom w:val="single" w:sz="8" w:space="4" w:color="2E3192" w:themeColor="accent1"/>
      </w:pBdr>
      <w:spacing w:after="300" w:line="240" w:lineRule="auto"/>
      <w:contextualSpacing/>
    </w:pPr>
    <w:rPr>
      <w:rFonts w:asciiTheme="majorHAnsi" w:eastAsiaTheme="majorEastAsia" w:hAnsiTheme="majorHAnsi" w:cstheme="majorBidi"/>
      <w:color w:val="22246D" w:themeColor="text2" w:themeShade="BF"/>
      <w:spacing w:val="5"/>
      <w:kern w:val="28"/>
      <w:sz w:val="52"/>
      <w:szCs w:val="52"/>
    </w:rPr>
  </w:style>
  <w:style w:type="character" w:customStyle="1" w:styleId="TitelChar">
    <w:name w:val="Titel Char"/>
    <w:basedOn w:val="Standaardalinea-lettertype"/>
    <w:link w:val="Titel"/>
    <w:uiPriority w:val="10"/>
    <w:semiHidden/>
    <w:rsid w:val="00242980"/>
    <w:rPr>
      <w:rFonts w:asciiTheme="majorHAnsi" w:eastAsiaTheme="majorEastAsia" w:hAnsiTheme="majorHAnsi" w:cstheme="majorBidi"/>
      <w:color w:val="22246D" w:themeColor="text2" w:themeShade="BF"/>
      <w:spacing w:val="5"/>
      <w:kern w:val="28"/>
      <w:sz w:val="52"/>
      <w:szCs w:val="52"/>
      <w:lang w:val="nl-NL"/>
    </w:rPr>
  </w:style>
  <w:style w:type="paragraph" w:styleId="Kopbronvermelding">
    <w:name w:val="toa heading"/>
    <w:basedOn w:val="Standaard"/>
    <w:next w:val="Standaard"/>
    <w:uiPriority w:val="99"/>
    <w:semiHidden/>
    <w:unhideWhenUsed/>
    <w:rsid w:val="00242980"/>
    <w:rPr>
      <w:rFonts w:asciiTheme="majorHAnsi" w:eastAsiaTheme="majorEastAsia" w:hAnsiTheme="majorHAnsi" w:cstheme="majorBidi"/>
      <w:b/>
      <w:bCs/>
      <w:sz w:val="24"/>
      <w:szCs w:val="24"/>
    </w:rPr>
  </w:style>
  <w:style w:type="table" w:styleId="Rastertabel2-Accent1">
    <w:name w:val="Grid Table 2 Accent 1"/>
    <w:basedOn w:val="Standaardtabel"/>
    <w:uiPriority w:val="47"/>
    <w:rsid w:val="00654AB1"/>
    <w:tblPr>
      <w:tblStyleRowBandSize w:val="1"/>
      <w:tblStyleColBandSize w:val="1"/>
      <w:tblBorders>
        <w:top w:val="single" w:sz="2" w:space="0" w:color="6D70D1" w:themeColor="accent1" w:themeTint="99"/>
        <w:bottom w:val="single" w:sz="2" w:space="0" w:color="6D70D1" w:themeColor="accent1" w:themeTint="99"/>
        <w:insideH w:val="single" w:sz="2" w:space="0" w:color="6D70D1" w:themeColor="accent1" w:themeTint="99"/>
        <w:insideV w:val="single" w:sz="2" w:space="0" w:color="6D70D1" w:themeColor="accent1" w:themeTint="99"/>
      </w:tblBorders>
    </w:tblPr>
    <w:tblStylePr w:type="firstRow">
      <w:rPr>
        <w:b/>
        <w:bCs/>
      </w:rPr>
      <w:tblPr/>
      <w:tcPr>
        <w:tcBorders>
          <w:top w:val="nil"/>
          <w:bottom w:val="single" w:sz="12" w:space="0" w:color="6D70D1" w:themeColor="accent1" w:themeTint="99"/>
          <w:insideH w:val="nil"/>
          <w:insideV w:val="nil"/>
        </w:tcBorders>
        <w:shd w:val="clear" w:color="auto" w:fill="FFFFFF" w:themeFill="background1"/>
      </w:tcPr>
    </w:tblStylePr>
    <w:tblStylePr w:type="lastRow">
      <w:rPr>
        <w:b/>
        <w:bCs/>
      </w:rPr>
      <w:tblPr/>
      <w:tcPr>
        <w:tcBorders>
          <w:top w:val="double" w:sz="2" w:space="0" w:color="6D70D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CFEF" w:themeFill="accent1" w:themeFillTint="33"/>
      </w:tcPr>
    </w:tblStylePr>
    <w:tblStylePr w:type="band1Horz">
      <w:tblPr/>
      <w:tcPr>
        <w:shd w:val="clear" w:color="auto" w:fill="CECFEF" w:themeFill="accent1" w:themeFillTint="33"/>
      </w:tcPr>
    </w:tblStylePr>
  </w:style>
  <w:style w:type="table" w:styleId="Rastertabel1licht-Accent1">
    <w:name w:val="Grid Table 1 Light Accent 1"/>
    <w:basedOn w:val="Standaardtabel"/>
    <w:uiPriority w:val="46"/>
    <w:rsid w:val="00654AB1"/>
    <w:tblPr>
      <w:tblStyleRowBandSize w:val="1"/>
      <w:tblStyleColBandSize w:val="1"/>
      <w:tblBorders>
        <w:top w:val="single" w:sz="4" w:space="0" w:color="9E9FE0" w:themeColor="accent1" w:themeTint="66"/>
        <w:left w:val="single" w:sz="4" w:space="0" w:color="9E9FE0" w:themeColor="accent1" w:themeTint="66"/>
        <w:bottom w:val="single" w:sz="4" w:space="0" w:color="9E9FE0" w:themeColor="accent1" w:themeTint="66"/>
        <w:right w:val="single" w:sz="4" w:space="0" w:color="9E9FE0" w:themeColor="accent1" w:themeTint="66"/>
        <w:insideH w:val="single" w:sz="4" w:space="0" w:color="9E9FE0" w:themeColor="accent1" w:themeTint="66"/>
        <w:insideV w:val="single" w:sz="4" w:space="0" w:color="9E9FE0" w:themeColor="accent1" w:themeTint="66"/>
      </w:tblBorders>
    </w:tblPr>
    <w:tblStylePr w:type="firstRow">
      <w:rPr>
        <w:b/>
        <w:bCs/>
      </w:rPr>
      <w:tblPr/>
      <w:tcPr>
        <w:tcBorders>
          <w:bottom w:val="single" w:sz="12" w:space="0" w:color="6D70D1" w:themeColor="accent1" w:themeTint="99"/>
        </w:tcBorders>
      </w:tcPr>
    </w:tblStylePr>
    <w:tblStylePr w:type="lastRow">
      <w:rPr>
        <w:b/>
        <w:bCs/>
      </w:rPr>
      <w:tblPr/>
      <w:tcPr>
        <w:tcBorders>
          <w:top w:val="double" w:sz="2" w:space="0" w:color="6D70D1" w:themeColor="accent1" w:themeTint="99"/>
        </w:tcBorders>
      </w:tcPr>
    </w:tblStylePr>
    <w:tblStylePr w:type="firstCol">
      <w:rPr>
        <w:b/>
        <w:bCs/>
      </w:rPr>
    </w:tblStylePr>
    <w:tblStylePr w:type="lastCol">
      <w:rPr>
        <w:b/>
        <w:bCs/>
      </w:rPr>
    </w:tblStylePr>
  </w:style>
  <w:style w:type="paragraph" w:customStyle="1" w:styleId="Bijlage">
    <w:name w:val="Bijlage"/>
    <w:basedOn w:val="Kop1"/>
    <w:next w:val="Standaard"/>
    <w:qFormat/>
    <w:rsid w:val="00B43162"/>
    <w:pPr>
      <w:numPr>
        <w:numId w:val="14"/>
      </w:numPr>
      <w:ind w:left="0" w:firstLine="0"/>
    </w:pPr>
    <w:rPr>
      <w:rFonts w:cstheme="majorHAnsi"/>
      <w:sz w:val="36"/>
    </w:rPr>
  </w:style>
  <w:style w:type="table" w:styleId="Onopgemaaktetabel1">
    <w:name w:val="Plain Table 1"/>
    <w:basedOn w:val="Standaardtabel"/>
    <w:uiPriority w:val="41"/>
    <w:rsid w:val="00B977B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62A46"/>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styleId="Tabelrasterlicht">
    <w:name w:val="Grid Table Light"/>
    <w:basedOn w:val="Standaardtabel"/>
    <w:uiPriority w:val="40"/>
    <w:rsid w:val="00A62A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4">
    <w:name w:val="Plain Table 4"/>
    <w:basedOn w:val="Standaardtabel"/>
    <w:uiPriority w:val="44"/>
    <w:rsid w:val="00D9403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Rastertabel1licht-Accent11">
    <w:name w:val="Rastertabel 1 licht - Accent 11"/>
    <w:basedOn w:val="Standaardtabel"/>
    <w:uiPriority w:val="46"/>
    <w:rsid w:val="00927FE7"/>
    <w:rPr>
      <w:rFonts w:asciiTheme="minorHAnsi" w:eastAsiaTheme="minorHAnsi" w:hAnsiTheme="minorHAnsi" w:cstheme="minorBidi"/>
      <w:sz w:val="22"/>
      <w:szCs w:val="22"/>
    </w:rPr>
    <w:tblPr>
      <w:tblStyleRowBandSize w:val="1"/>
      <w:tblStyleColBandSize w:val="1"/>
      <w:tblBorders>
        <w:top w:val="single" w:sz="4" w:space="0" w:color="9E9FE0" w:themeColor="accent1" w:themeTint="66"/>
        <w:left w:val="single" w:sz="4" w:space="0" w:color="9E9FE0" w:themeColor="accent1" w:themeTint="66"/>
        <w:bottom w:val="single" w:sz="4" w:space="0" w:color="9E9FE0" w:themeColor="accent1" w:themeTint="66"/>
        <w:right w:val="single" w:sz="4" w:space="0" w:color="9E9FE0" w:themeColor="accent1" w:themeTint="66"/>
        <w:insideH w:val="single" w:sz="4" w:space="0" w:color="9E9FE0" w:themeColor="accent1" w:themeTint="66"/>
        <w:insideV w:val="single" w:sz="4" w:space="0" w:color="9E9FE0" w:themeColor="accent1" w:themeTint="66"/>
      </w:tblBorders>
    </w:tblPr>
    <w:tblStylePr w:type="firstRow">
      <w:rPr>
        <w:b/>
        <w:bCs/>
      </w:rPr>
      <w:tblPr/>
      <w:tcPr>
        <w:tcBorders>
          <w:bottom w:val="single" w:sz="12" w:space="0" w:color="6D70D1" w:themeColor="accent1" w:themeTint="99"/>
        </w:tcBorders>
      </w:tcPr>
    </w:tblStylePr>
    <w:tblStylePr w:type="lastRow">
      <w:rPr>
        <w:b/>
        <w:bCs/>
      </w:rPr>
      <w:tblPr/>
      <w:tcPr>
        <w:tcBorders>
          <w:top w:val="double" w:sz="2" w:space="0" w:color="6D70D1" w:themeColor="accent1" w:themeTint="99"/>
        </w:tcBorders>
      </w:tcPr>
    </w:tblStylePr>
    <w:tblStylePr w:type="firstCol">
      <w:rPr>
        <w:b/>
        <w:bCs/>
      </w:rPr>
    </w:tblStylePr>
    <w:tblStylePr w:type="lastCol">
      <w:rPr>
        <w:b/>
        <w:bCs/>
      </w:rPr>
    </w:tblStylePr>
  </w:style>
  <w:style w:type="character" w:styleId="Vermelding">
    <w:name w:val="Mention"/>
    <w:basedOn w:val="Standaardalinea-lettertype"/>
    <w:uiPriority w:val="99"/>
    <w:rsid w:val="00C50D3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3315">
      <w:bodyDiv w:val="1"/>
      <w:marLeft w:val="0"/>
      <w:marRight w:val="0"/>
      <w:marTop w:val="0"/>
      <w:marBottom w:val="0"/>
      <w:divBdr>
        <w:top w:val="none" w:sz="0" w:space="0" w:color="auto"/>
        <w:left w:val="none" w:sz="0" w:space="0" w:color="auto"/>
        <w:bottom w:val="none" w:sz="0" w:space="0" w:color="auto"/>
        <w:right w:val="none" w:sz="0" w:space="0" w:color="auto"/>
      </w:divBdr>
    </w:div>
    <w:div w:id="103310349">
      <w:bodyDiv w:val="1"/>
      <w:marLeft w:val="0"/>
      <w:marRight w:val="0"/>
      <w:marTop w:val="0"/>
      <w:marBottom w:val="0"/>
      <w:divBdr>
        <w:top w:val="none" w:sz="0" w:space="0" w:color="auto"/>
        <w:left w:val="none" w:sz="0" w:space="0" w:color="auto"/>
        <w:bottom w:val="none" w:sz="0" w:space="0" w:color="auto"/>
        <w:right w:val="none" w:sz="0" w:space="0" w:color="auto"/>
      </w:divBdr>
    </w:div>
    <w:div w:id="125513212">
      <w:bodyDiv w:val="1"/>
      <w:marLeft w:val="0"/>
      <w:marRight w:val="0"/>
      <w:marTop w:val="0"/>
      <w:marBottom w:val="0"/>
      <w:divBdr>
        <w:top w:val="none" w:sz="0" w:space="0" w:color="auto"/>
        <w:left w:val="none" w:sz="0" w:space="0" w:color="auto"/>
        <w:bottom w:val="none" w:sz="0" w:space="0" w:color="auto"/>
        <w:right w:val="none" w:sz="0" w:space="0" w:color="auto"/>
      </w:divBdr>
    </w:div>
    <w:div w:id="202712734">
      <w:bodyDiv w:val="1"/>
      <w:marLeft w:val="0"/>
      <w:marRight w:val="0"/>
      <w:marTop w:val="0"/>
      <w:marBottom w:val="0"/>
      <w:divBdr>
        <w:top w:val="none" w:sz="0" w:space="0" w:color="auto"/>
        <w:left w:val="none" w:sz="0" w:space="0" w:color="auto"/>
        <w:bottom w:val="none" w:sz="0" w:space="0" w:color="auto"/>
        <w:right w:val="none" w:sz="0" w:space="0" w:color="auto"/>
      </w:divBdr>
    </w:div>
    <w:div w:id="237525334">
      <w:bodyDiv w:val="1"/>
      <w:marLeft w:val="0"/>
      <w:marRight w:val="0"/>
      <w:marTop w:val="0"/>
      <w:marBottom w:val="0"/>
      <w:divBdr>
        <w:top w:val="none" w:sz="0" w:space="0" w:color="auto"/>
        <w:left w:val="none" w:sz="0" w:space="0" w:color="auto"/>
        <w:bottom w:val="none" w:sz="0" w:space="0" w:color="auto"/>
        <w:right w:val="none" w:sz="0" w:space="0" w:color="auto"/>
      </w:divBdr>
    </w:div>
    <w:div w:id="250819608">
      <w:bodyDiv w:val="1"/>
      <w:marLeft w:val="0"/>
      <w:marRight w:val="0"/>
      <w:marTop w:val="0"/>
      <w:marBottom w:val="0"/>
      <w:divBdr>
        <w:top w:val="none" w:sz="0" w:space="0" w:color="auto"/>
        <w:left w:val="none" w:sz="0" w:space="0" w:color="auto"/>
        <w:bottom w:val="none" w:sz="0" w:space="0" w:color="auto"/>
        <w:right w:val="none" w:sz="0" w:space="0" w:color="auto"/>
      </w:divBdr>
    </w:div>
    <w:div w:id="255402729">
      <w:bodyDiv w:val="1"/>
      <w:marLeft w:val="0"/>
      <w:marRight w:val="0"/>
      <w:marTop w:val="0"/>
      <w:marBottom w:val="0"/>
      <w:divBdr>
        <w:top w:val="none" w:sz="0" w:space="0" w:color="auto"/>
        <w:left w:val="none" w:sz="0" w:space="0" w:color="auto"/>
        <w:bottom w:val="none" w:sz="0" w:space="0" w:color="auto"/>
        <w:right w:val="none" w:sz="0" w:space="0" w:color="auto"/>
      </w:divBdr>
    </w:div>
    <w:div w:id="424038406">
      <w:bodyDiv w:val="1"/>
      <w:marLeft w:val="0"/>
      <w:marRight w:val="0"/>
      <w:marTop w:val="0"/>
      <w:marBottom w:val="0"/>
      <w:divBdr>
        <w:top w:val="none" w:sz="0" w:space="0" w:color="auto"/>
        <w:left w:val="none" w:sz="0" w:space="0" w:color="auto"/>
        <w:bottom w:val="none" w:sz="0" w:space="0" w:color="auto"/>
        <w:right w:val="none" w:sz="0" w:space="0" w:color="auto"/>
      </w:divBdr>
    </w:div>
    <w:div w:id="430973125">
      <w:bodyDiv w:val="1"/>
      <w:marLeft w:val="0"/>
      <w:marRight w:val="0"/>
      <w:marTop w:val="0"/>
      <w:marBottom w:val="0"/>
      <w:divBdr>
        <w:top w:val="none" w:sz="0" w:space="0" w:color="auto"/>
        <w:left w:val="none" w:sz="0" w:space="0" w:color="auto"/>
        <w:bottom w:val="none" w:sz="0" w:space="0" w:color="auto"/>
        <w:right w:val="none" w:sz="0" w:space="0" w:color="auto"/>
      </w:divBdr>
    </w:div>
    <w:div w:id="523176578">
      <w:bodyDiv w:val="1"/>
      <w:marLeft w:val="0"/>
      <w:marRight w:val="0"/>
      <w:marTop w:val="0"/>
      <w:marBottom w:val="0"/>
      <w:divBdr>
        <w:top w:val="none" w:sz="0" w:space="0" w:color="auto"/>
        <w:left w:val="none" w:sz="0" w:space="0" w:color="auto"/>
        <w:bottom w:val="none" w:sz="0" w:space="0" w:color="auto"/>
        <w:right w:val="none" w:sz="0" w:space="0" w:color="auto"/>
      </w:divBdr>
    </w:div>
    <w:div w:id="605190864">
      <w:bodyDiv w:val="1"/>
      <w:marLeft w:val="0"/>
      <w:marRight w:val="0"/>
      <w:marTop w:val="0"/>
      <w:marBottom w:val="0"/>
      <w:divBdr>
        <w:top w:val="none" w:sz="0" w:space="0" w:color="auto"/>
        <w:left w:val="none" w:sz="0" w:space="0" w:color="auto"/>
        <w:bottom w:val="none" w:sz="0" w:space="0" w:color="auto"/>
        <w:right w:val="none" w:sz="0" w:space="0" w:color="auto"/>
      </w:divBdr>
    </w:div>
    <w:div w:id="655185975">
      <w:bodyDiv w:val="1"/>
      <w:marLeft w:val="0"/>
      <w:marRight w:val="0"/>
      <w:marTop w:val="0"/>
      <w:marBottom w:val="0"/>
      <w:divBdr>
        <w:top w:val="none" w:sz="0" w:space="0" w:color="auto"/>
        <w:left w:val="none" w:sz="0" w:space="0" w:color="auto"/>
        <w:bottom w:val="none" w:sz="0" w:space="0" w:color="auto"/>
        <w:right w:val="none" w:sz="0" w:space="0" w:color="auto"/>
      </w:divBdr>
    </w:div>
    <w:div w:id="779686511">
      <w:bodyDiv w:val="1"/>
      <w:marLeft w:val="0"/>
      <w:marRight w:val="0"/>
      <w:marTop w:val="0"/>
      <w:marBottom w:val="0"/>
      <w:divBdr>
        <w:top w:val="none" w:sz="0" w:space="0" w:color="auto"/>
        <w:left w:val="none" w:sz="0" w:space="0" w:color="auto"/>
        <w:bottom w:val="none" w:sz="0" w:space="0" w:color="auto"/>
        <w:right w:val="none" w:sz="0" w:space="0" w:color="auto"/>
      </w:divBdr>
    </w:div>
    <w:div w:id="823276405">
      <w:bodyDiv w:val="1"/>
      <w:marLeft w:val="0"/>
      <w:marRight w:val="0"/>
      <w:marTop w:val="0"/>
      <w:marBottom w:val="0"/>
      <w:divBdr>
        <w:top w:val="none" w:sz="0" w:space="0" w:color="auto"/>
        <w:left w:val="none" w:sz="0" w:space="0" w:color="auto"/>
        <w:bottom w:val="none" w:sz="0" w:space="0" w:color="auto"/>
        <w:right w:val="none" w:sz="0" w:space="0" w:color="auto"/>
      </w:divBdr>
    </w:div>
    <w:div w:id="909577658">
      <w:bodyDiv w:val="1"/>
      <w:marLeft w:val="0"/>
      <w:marRight w:val="0"/>
      <w:marTop w:val="0"/>
      <w:marBottom w:val="0"/>
      <w:divBdr>
        <w:top w:val="none" w:sz="0" w:space="0" w:color="auto"/>
        <w:left w:val="none" w:sz="0" w:space="0" w:color="auto"/>
        <w:bottom w:val="none" w:sz="0" w:space="0" w:color="auto"/>
        <w:right w:val="none" w:sz="0" w:space="0" w:color="auto"/>
      </w:divBdr>
    </w:div>
    <w:div w:id="1041370066">
      <w:bodyDiv w:val="1"/>
      <w:marLeft w:val="0"/>
      <w:marRight w:val="0"/>
      <w:marTop w:val="0"/>
      <w:marBottom w:val="0"/>
      <w:divBdr>
        <w:top w:val="none" w:sz="0" w:space="0" w:color="auto"/>
        <w:left w:val="none" w:sz="0" w:space="0" w:color="auto"/>
        <w:bottom w:val="none" w:sz="0" w:space="0" w:color="auto"/>
        <w:right w:val="none" w:sz="0" w:space="0" w:color="auto"/>
      </w:divBdr>
    </w:div>
    <w:div w:id="1087381520">
      <w:bodyDiv w:val="1"/>
      <w:marLeft w:val="0"/>
      <w:marRight w:val="0"/>
      <w:marTop w:val="0"/>
      <w:marBottom w:val="0"/>
      <w:divBdr>
        <w:top w:val="none" w:sz="0" w:space="0" w:color="auto"/>
        <w:left w:val="none" w:sz="0" w:space="0" w:color="auto"/>
        <w:bottom w:val="none" w:sz="0" w:space="0" w:color="auto"/>
        <w:right w:val="none" w:sz="0" w:space="0" w:color="auto"/>
      </w:divBdr>
    </w:div>
    <w:div w:id="1370566495">
      <w:bodyDiv w:val="1"/>
      <w:marLeft w:val="0"/>
      <w:marRight w:val="0"/>
      <w:marTop w:val="0"/>
      <w:marBottom w:val="0"/>
      <w:divBdr>
        <w:top w:val="none" w:sz="0" w:space="0" w:color="auto"/>
        <w:left w:val="none" w:sz="0" w:space="0" w:color="auto"/>
        <w:bottom w:val="none" w:sz="0" w:space="0" w:color="auto"/>
        <w:right w:val="none" w:sz="0" w:space="0" w:color="auto"/>
      </w:divBdr>
    </w:div>
    <w:div w:id="1456173284">
      <w:bodyDiv w:val="1"/>
      <w:marLeft w:val="0"/>
      <w:marRight w:val="0"/>
      <w:marTop w:val="0"/>
      <w:marBottom w:val="0"/>
      <w:divBdr>
        <w:top w:val="none" w:sz="0" w:space="0" w:color="auto"/>
        <w:left w:val="none" w:sz="0" w:space="0" w:color="auto"/>
        <w:bottom w:val="none" w:sz="0" w:space="0" w:color="auto"/>
        <w:right w:val="none" w:sz="0" w:space="0" w:color="auto"/>
      </w:divBdr>
    </w:div>
    <w:div w:id="1512451184">
      <w:bodyDiv w:val="1"/>
      <w:marLeft w:val="0"/>
      <w:marRight w:val="0"/>
      <w:marTop w:val="0"/>
      <w:marBottom w:val="0"/>
      <w:divBdr>
        <w:top w:val="none" w:sz="0" w:space="0" w:color="auto"/>
        <w:left w:val="none" w:sz="0" w:space="0" w:color="auto"/>
        <w:bottom w:val="none" w:sz="0" w:space="0" w:color="auto"/>
        <w:right w:val="none" w:sz="0" w:space="0" w:color="auto"/>
      </w:divBdr>
    </w:div>
    <w:div w:id="1527136890">
      <w:bodyDiv w:val="1"/>
      <w:marLeft w:val="0"/>
      <w:marRight w:val="0"/>
      <w:marTop w:val="0"/>
      <w:marBottom w:val="0"/>
      <w:divBdr>
        <w:top w:val="none" w:sz="0" w:space="0" w:color="auto"/>
        <w:left w:val="none" w:sz="0" w:space="0" w:color="auto"/>
        <w:bottom w:val="none" w:sz="0" w:space="0" w:color="auto"/>
        <w:right w:val="none" w:sz="0" w:space="0" w:color="auto"/>
      </w:divBdr>
    </w:div>
    <w:div w:id="1599681491">
      <w:bodyDiv w:val="1"/>
      <w:marLeft w:val="0"/>
      <w:marRight w:val="0"/>
      <w:marTop w:val="0"/>
      <w:marBottom w:val="0"/>
      <w:divBdr>
        <w:top w:val="none" w:sz="0" w:space="0" w:color="auto"/>
        <w:left w:val="none" w:sz="0" w:space="0" w:color="auto"/>
        <w:bottom w:val="none" w:sz="0" w:space="0" w:color="auto"/>
        <w:right w:val="none" w:sz="0" w:space="0" w:color="auto"/>
      </w:divBdr>
      <w:divsChild>
        <w:div w:id="800224120">
          <w:marLeft w:val="0"/>
          <w:marRight w:val="0"/>
          <w:marTop w:val="0"/>
          <w:marBottom w:val="0"/>
          <w:divBdr>
            <w:top w:val="none" w:sz="0" w:space="0" w:color="auto"/>
            <w:left w:val="none" w:sz="0" w:space="0" w:color="auto"/>
            <w:bottom w:val="none" w:sz="0" w:space="0" w:color="auto"/>
            <w:right w:val="none" w:sz="0" w:space="0" w:color="auto"/>
          </w:divBdr>
        </w:div>
      </w:divsChild>
    </w:div>
    <w:div w:id="1617445533">
      <w:bodyDiv w:val="1"/>
      <w:marLeft w:val="0"/>
      <w:marRight w:val="0"/>
      <w:marTop w:val="0"/>
      <w:marBottom w:val="0"/>
      <w:divBdr>
        <w:top w:val="none" w:sz="0" w:space="0" w:color="auto"/>
        <w:left w:val="none" w:sz="0" w:space="0" w:color="auto"/>
        <w:bottom w:val="none" w:sz="0" w:space="0" w:color="auto"/>
        <w:right w:val="none" w:sz="0" w:space="0" w:color="auto"/>
      </w:divBdr>
    </w:div>
    <w:div w:id="1673534268">
      <w:bodyDiv w:val="1"/>
      <w:marLeft w:val="0"/>
      <w:marRight w:val="0"/>
      <w:marTop w:val="0"/>
      <w:marBottom w:val="0"/>
      <w:divBdr>
        <w:top w:val="none" w:sz="0" w:space="0" w:color="auto"/>
        <w:left w:val="none" w:sz="0" w:space="0" w:color="auto"/>
        <w:bottom w:val="none" w:sz="0" w:space="0" w:color="auto"/>
        <w:right w:val="none" w:sz="0" w:space="0" w:color="auto"/>
      </w:divBdr>
    </w:div>
    <w:div w:id="1686470344">
      <w:bodyDiv w:val="1"/>
      <w:marLeft w:val="0"/>
      <w:marRight w:val="0"/>
      <w:marTop w:val="0"/>
      <w:marBottom w:val="0"/>
      <w:divBdr>
        <w:top w:val="none" w:sz="0" w:space="0" w:color="auto"/>
        <w:left w:val="none" w:sz="0" w:space="0" w:color="auto"/>
        <w:bottom w:val="none" w:sz="0" w:space="0" w:color="auto"/>
        <w:right w:val="none" w:sz="0" w:space="0" w:color="auto"/>
      </w:divBdr>
    </w:div>
    <w:div w:id="1733432504">
      <w:bodyDiv w:val="1"/>
      <w:marLeft w:val="0"/>
      <w:marRight w:val="0"/>
      <w:marTop w:val="0"/>
      <w:marBottom w:val="0"/>
      <w:divBdr>
        <w:top w:val="none" w:sz="0" w:space="0" w:color="auto"/>
        <w:left w:val="none" w:sz="0" w:space="0" w:color="auto"/>
        <w:bottom w:val="none" w:sz="0" w:space="0" w:color="auto"/>
        <w:right w:val="none" w:sz="0" w:space="0" w:color="auto"/>
      </w:divBdr>
    </w:div>
    <w:div w:id="1775829712">
      <w:bodyDiv w:val="1"/>
      <w:marLeft w:val="0"/>
      <w:marRight w:val="0"/>
      <w:marTop w:val="0"/>
      <w:marBottom w:val="0"/>
      <w:divBdr>
        <w:top w:val="none" w:sz="0" w:space="0" w:color="auto"/>
        <w:left w:val="none" w:sz="0" w:space="0" w:color="auto"/>
        <w:bottom w:val="none" w:sz="0" w:space="0" w:color="auto"/>
        <w:right w:val="none" w:sz="0" w:space="0" w:color="auto"/>
      </w:divBdr>
    </w:div>
    <w:div w:id="1785995983">
      <w:bodyDiv w:val="1"/>
      <w:marLeft w:val="0"/>
      <w:marRight w:val="0"/>
      <w:marTop w:val="0"/>
      <w:marBottom w:val="0"/>
      <w:divBdr>
        <w:top w:val="none" w:sz="0" w:space="0" w:color="auto"/>
        <w:left w:val="none" w:sz="0" w:space="0" w:color="auto"/>
        <w:bottom w:val="none" w:sz="0" w:space="0" w:color="auto"/>
        <w:right w:val="none" w:sz="0" w:space="0" w:color="auto"/>
      </w:divBdr>
    </w:div>
    <w:div w:id="1875263320">
      <w:bodyDiv w:val="1"/>
      <w:marLeft w:val="0"/>
      <w:marRight w:val="0"/>
      <w:marTop w:val="0"/>
      <w:marBottom w:val="0"/>
      <w:divBdr>
        <w:top w:val="none" w:sz="0" w:space="0" w:color="auto"/>
        <w:left w:val="none" w:sz="0" w:space="0" w:color="auto"/>
        <w:bottom w:val="none" w:sz="0" w:space="0" w:color="auto"/>
        <w:right w:val="none" w:sz="0" w:space="0" w:color="auto"/>
      </w:divBdr>
    </w:div>
    <w:div w:id="208371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ietf.org/rfc/rfc4122.tx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asecurity.ssllabs.com/"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ssllabs.com/ssltest/client.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tarsnap.com/scrypt/scryp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bis.doc.gov/index.php/forms-documents/doc_download/951-ccl5-pt2" TargetMode="External"/><Relationship Id="rId1" Type="http://schemas.openxmlformats.org/officeDocument/2006/relationships/hyperlink" Target="http://www.bis.doc.gov/index.php/regulations/export-administration-regulations-ea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GDrive-KN\Projecten\Ontwerp%20Nummervoorziening\Realisatie\pakket\Principes%20en%20processen%20v0.9.docx.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6310437B104070BE0BDA3C3F03DB62"/>
        <w:category>
          <w:name w:val="Algemeen"/>
          <w:gallery w:val="placeholder"/>
        </w:category>
        <w:types>
          <w:type w:val="bbPlcHdr"/>
        </w:types>
        <w:behaviors>
          <w:behavior w:val="content"/>
        </w:behaviors>
        <w:guid w:val="{72F96653-DE51-4AA8-A7B7-8E755361D342}"/>
      </w:docPartPr>
      <w:docPartBody>
        <w:p w:rsidR="00762D53" w:rsidRDefault="00DA57EC">
          <w:pPr>
            <w:pStyle w:val="666310437B104070BE0BDA3C3F03DB62"/>
          </w:pPr>
          <w:r w:rsidRPr="00381ED0">
            <w:rPr>
              <w:rStyle w:val="Tekstvantijdelijkeaanduiding"/>
            </w:rPr>
            <w:t>[Titel]</w:t>
          </w:r>
        </w:p>
      </w:docPartBody>
    </w:docPart>
    <w:docPart>
      <w:docPartPr>
        <w:name w:val="DA7B48DD7754493C975DBB9624AABCA4"/>
        <w:category>
          <w:name w:val="Algemeen"/>
          <w:gallery w:val="placeholder"/>
        </w:category>
        <w:types>
          <w:type w:val="bbPlcHdr"/>
        </w:types>
        <w:behaviors>
          <w:behavior w:val="content"/>
        </w:behaviors>
        <w:guid w:val="{FC892249-C845-44F8-BBA1-7F1E2D42E479}"/>
      </w:docPartPr>
      <w:docPartBody>
        <w:p w:rsidR="00762D53" w:rsidRDefault="00DA57EC">
          <w:pPr>
            <w:pStyle w:val="DA7B48DD7754493C975DBB9624AABCA4"/>
          </w:pPr>
          <w:r w:rsidRPr="00381ED0">
            <w:rPr>
              <w:rStyle w:val="Tekstvantijdelijkeaanduiding"/>
            </w:rPr>
            <w:t>[Auteur]</w:t>
          </w:r>
        </w:p>
      </w:docPartBody>
    </w:docPart>
    <w:docPart>
      <w:docPartPr>
        <w:name w:val="12BE8D2FDE784EA2977BFB3454EB8EAA"/>
        <w:category>
          <w:name w:val="Algemeen"/>
          <w:gallery w:val="placeholder"/>
        </w:category>
        <w:types>
          <w:type w:val="bbPlcHdr"/>
        </w:types>
        <w:behaviors>
          <w:behavior w:val="content"/>
        </w:behaviors>
        <w:guid w:val="{4DCC3D2B-FF8D-4A13-9C27-77EC3D78A939}"/>
      </w:docPartPr>
      <w:docPartBody>
        <w:p w:rsidR="00762D53" w:rsidRDefault="00DA57EC">
          <w:pPr>
            <w:pStyle w:val="12BE8D2FDE784EA2977BFB3454EB8EAA"/>
          </w:pPr>
          <w:r w:rsidRPr="00381ED0">
            <w:rPr>
              <w:rStyle w:val="Tekstvantijdelijkeaanduiding"/>
            </w:rPr>
            <w:t>[Status]</w:t>
          </w:r>
        </w:p>
      </w:docPartBody>
    </w:docPart>
    <w:docPart>
      <w:docPartPr>
        <w:name w:val="222B4027B02F4353884DE001573057EF"/>
        <w:category>
          <w:name w:val="Algemeen"/>
          <w:gallery w:val="placeholder"/>
        </w:category>
        <w:types>
          <w:type w:val="bbPlcHdr"/>
        </w:types>
        <w:behaviors>
          <w:behavior w:val="content"/>
        </w:behaviors>
        <w:guid w:val="{8775CD9F-54FE-4610-9212-8364762088FF}"/>
      </w:docPartPr>
      <w:docPartBody>
        <w:p w:rsidR="00762D53" w:rsidRDefault="00DA57EC">
          <w:pPr>
            <w:pStyle w:val="222B4027B02F4353884DE001573057EF"/>
          </w:pPr>
          <w:r w:rsidRPr="00381ED0">
            <w:rPr>
              <w:rStyle w:val="Tekstvantijdelijkeaanduiding"/>
            </w:rPr>
            <w:t>[Titel]</w:t>
          </w:r>
        </w:p>
      </w:docPartBody>
    </w:docPart>
    <w:docPart>
      <w:docPartPr>
        <w:name w:val="1E42C7DC1C82453EAA012DFA75C0D8C9"/>
        <w:category>
          <w:name w:val="Algemeen"/>
          <w:gallery w:val="placeholder"/>
        </w:category>
        <w:types>
          <w:type w:val="bbPlcHdr"/>
        </w:types>
        <w:behaviors>
          <w:behavior w:val="content"/>
        </w:behaviors>
        <w:guid w:val="{EB912F46-3E47-4434-A885-E609C8389C77}"/>
      </w:docPartPr>
      <w:docPartBody>
        <w:p w:rsidR="00000000" w:rsidRDefault="00DA57EC">
          <w:pPr>
            <w:pStyle w:val="1E42C7DC1C82453EAA012DFA75C0D8C9"/>
          </w:pPr>
          <w:r w:rsidRPr="00381ED0">
            <w:rPr>
              <w:rStyle w:val="Tekstvantijdelijkeaanduiding"/>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fo Corr Offc">
    <w:altName w:val="Calibri"/>
    <w:charset w:val="00"/>
    <w:family w:val="swiss"/>
    <w:pitch w:val="variable"/>
    <w:sig w:usb0="800000EF" w:usb1="5000A45B" w:usb2="00000008"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Info Corr Offc Medium">
    <w:altName w:val="Arial"/>
    <w:charset w:val="00"/>
    <w:family w:val="swiss"/>
    <w:pitch w:val="variable"/>
    <w:sig w:usb0="800000EF" w:usb1="5000205B" w:usb2="00000008"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foOffice">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EC"/>
    <w:rsid w:val="000C5D8B"/>
    <w:rsid w:val="00153538"/>
    <w:rsid w:val="00287D63"/>
    <w:rsid w:val="004233F5"/>
    <w:rsid w:val="004624E9"/>
    <w:rsid w:val="00584027"/>
    <w:rsid w:val="006F0A0E"/>
    <w:rsid w:val="007209DA"/>
    <w:rsid w:val="00762D53"/>
    <w:rsid w:val="00777017"/>
    <w:rsid w:val="00795663"/>
    <w:rsid w:val="00821053"/>
    <w:rsid w:val="0086733D"/>
    <w:rsid w:val="008B66D7"/>
    <w:rsid w:val="00910702"/>
    <w:rsid w:val="009261DC"/>
    <w:rsid w:val="0093688B"/>
    <w:rsid w:val="009F6B4D"/>
    <w:rsid w:val="00A2277A"/>
    <w:rsid w:val="00A23DAA"/>
    <w:rsid w:val="00A57154"/>
    <w:rsid w:val="00A95382"/>
    <w:rsid w:val="00B47731"/>
    <w:rsid w:val="00B824EB"/>
    <w:rsid w:val="00C33C38"/>
    <w:rsid w:val="00CF57E6"/>
    <w:rsid w:val="00D6737C"/>
    <w:rsid w:val="00DA57EC"/>
    <w:rsid w:val="00DC6B28"/>
    <w:rsid w:val="00EB742B"/>
    <w:rsid w:val="00F14DF5"/>
    <w:rsid w:val="00F15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Pr>
      <w:color w:val="808080"/>
      <w:lang w:val="nl-NL"/>
    </w:rPr>
  </w:style>
  <w:style w:type="paragraph" w:customStyle="1" w:styleId="666310437B104070BE0BDA3C3F03DB62">
    <w:name w:val="666310437B104070BE0BDA3C3F03DB62"/>
  </w:style>
  <w:style w:type="paragraph" w:customStyle="1" w:styleId="DA7B48DD7754493C975DBB9624AABCA4">
    <w:name w:val="DA7B48DD7754493C975DBB9624AABCA4"/>
  </w:style>
  <w:style w:type="paragraph" w:customStyle="1" w:styleId="12BE8D2FDE784EA2977BFB3454EB8EAA">
    <w:name w:val="12BE8D2FDE784EA2977BFB3454EB8EAA"/>
  </w:style>
  <w:style w:type="paragraph" w:customStyle="1" w:styleId="222B4027B02F4353884DE001573057EF">
    <w:name w:val="222B4027B02F4353884DE001573057EF"/>
  </w:style>
  <w:style w:type="paragraph" w:customStyle="1" w:styleId="859F60D9C38B4FE8BFE9D13E0B1B71AE">
    <w:name w:val="859F60D9C38B4FE8BFE9D13E0B1B71AE"/>
  </w:style>
  <w:style w:type="paragraph" w:customStyle="1" w:styleId="1E42C7DC1C82453EAA012DFA75C0D8C9">
    <w:name w:val="1E42C7DC1C82453EAA012DFA75C0D8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Kennisnet Document" ma:contentTypeID="0x0101002EDAEE3C786C24469538234C37C086020033E4771826C6DE49BE3817FE631A5ADA" ma:contentTypeVersion="13" ma:contentTypeDescription="Een nieuw Word document maken." ma:contentTypeScope="" ma:versionID="e583ccd7016ac10e4ebc8d1e295fd21a">
  <xsd:schema xmlns:xsd="http://www.w3.org/2001/XMLSchema" xmlns:xs="http://www.w3.org/2001/XMLSchema" xmlns:p="http://schemas.microsoft.com/office/2006/metadata/properties" xmlns:ns2="3108b37f-b9d1-4114-b2ae-d92b734119ea" targetNamespace="http://schemas.microsoft.com/office/2006/metadata/properties" ma:root="true" ma:fieldsID="0624190f7649041f654e1a7f50e37978" ns2:_="">
    <xsd:import namespace="3108b37f-b9d1-4114-b2ae-d92b734119ea"/>
    <xsd:element name="properties">
      <xsd:complexType>
        <xsd:sequence>
          <xsd:element name="documentManagement">
            <xsd:complexType>
              <xsd:all>
                <xsd:element ref="ns2:KN-Hoofdcategorie" minOccurs="0"/>
                <xsd:element ref="ns2:KN-Categor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8b37f-b9d1-4114-b2ae-d92b734119ea" elementFormDefault="qualified">
    <xsd:import namespace="http://schemas.microsoft.com/office/2006/documentManagement/types"/>
    <xsd:import namespace="http://schemas.microsoft.com/office/infopath/2007/PartnerControls"/>
    <xsd:element name="KN-Hoofdcategorie" ma:index="8" nillable="true" ma:displayName="Hoofdcategorie" ma:default="Algemeen" ma:format="RadioButtons" ma:internalName="KN_x002d_Hoofdcategorie">
      <xsd:simpleType>
        <xsd:union memberTypes="dms:Text">
          <xsd:simpleType>
            <xsd:restriction base="dms:Choice">
              <xsd:enumeration value="Algemeen"/>
            </xsd:restriction>
          </xsd:simpleType>
        </xsd:union>
      </xsd:simpleType>
    </xsd:element>
    <xsd:element name="KN-Categorie" ma:index="9" nillable="true" ma:displayName="Subcategorie" ma:default="Algemeen" ma:format="Dropdown" ma:internalName="KN_x002d_Categorie">
      <xsd:simpleType>
        <xsd:union memberTypes="dms:Text">
          <xsd:simpleType>
            <xsd:restriction base="dms:Choice">
              <xsd:enumeration value="Algemee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N-Hoofdcategorie xmlns="3108b37f-b9d1-4114-b2ae-d92b734119ea">Sjablonen</KN-Hoofdcategorie>
    <KN-Categorie xmlns="3108b37f-b9d1-4114-b2ae-d92b734119ea">Word sjablonen</KN-Categori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24F56B-1412-4D58-863B-3F6F87E0E806}">
  <ds:schemaRefs>
    <ds:schemaRef ds:uri="http://schemas.microsoft.com/office/2006/metadata/customXsn"/>
  </ds:schemaRefs>
</ds:datastoreItem>
</file>

<file path=customXml/itemProps2.xml><?xml version="1.0" encoding="utf-8"?>
<ds:datastoreItem xmlns:ds="http://schemas.openxmlformats.org/officeDocument/2006/customXml" ds:itemID="{3310A1EB-8FC7-4217-B4D8-19BBE78A0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8b37f-b9d1-4114-b2ae-d92b734119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51F088-5ACF-4EB4-A80F-2A52B8B42475}">
  <ds:schemaRefs>
    <ds:schemaRef ds:uri="http://schemas.microsoft.com/office/2006/metadata/properties"/>
    <ds:schemaRef ds:uri="http://schemas.microsoft.com/office/infopath/2007/PartnerControls"/>
    <ds:schemaRef ds:uri="3108b37f-b9d1-4114-b2ae-d92b734119ea"/>
  </ds:schemaRefs>
</ds:datastoreItem>
</file>

<file path=customXml/itemProps4.xml><?xml version="1.0" encoding="utf-8"?>
<ds:datastoreItem xmlns:ds="http://schemas.openxmlformats.org/officeDocument/2006/customXml" ds:itemID="{04D17E57-EA5A-4CD2-B6D9-584A590B0417}">
  <ds:schemaRefs>
    <ds:schemaRef ds:uri="http://schemas.microsoft.com/sharepoint/v3/contenttype/forms"/>
  </ds:schemaRefs>
</ds:datastoreItem>
</file>

<file path=customXml/itemProps5.xml><?xml version="1.0" encoding="utf-8"?>
<ds:datastoreItem xmlns:ds="http://schemas.openxmlformats.org/officeDocument/2006/customXml" ds:itemID="{D651B721-5E07-4091-B82B-A3459D29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Principes en processen v0.9.docx.dotx</Template>
  <TotalTime>219</TotalTime>
  <Pages>10</Pages>
  <Words>4205</Words>
  <Characters>23131</Characters>
  <Application>Microsoft Office Word</Application>
  <DocSecurity>0</DocSecurity>
  <Lines>192</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ECK ID Technische voorschriften</vt:lpstr>
      <vt:lpstr>Privacy Convenant impact analyse</vt:lpstr>
    </vt:vector>
  </TitlesOfParts>
  <Manager>Stichting Kennisnet</Manager>
  <Company>Stichting Kennisnet</Company>
  <LinksUpToDate>false</LinksUpToDate>
  <CharactersWithSpaces>27282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ECK ID Technische voorschriften</dc:title>
  <dc:subject>SchoolID ECK ID Nummervoorziening beveiliging security</dc:subject>
  <dc:creator>Kennisnet, Marc Fleischeuers</dc:creator>
  <cp:keywords/>
  <dc:description/>
  <cp:lastModifiedBy>Marc Fleischeuers</cp:lastModifiedBy>
  <cp:revision>1</cp:revision>
  <cp:lastPrinted>2016-06-09T09:58:00Z</cp:lastPrinted>
  <dcterms:created xsi:type="dcterms:W3CDTF">2016-06-09T09:58:00Z</dcterms:created>
  <dcterms:modified xsi:type="dcterms:W3CDTF">2017-03-15T09:55:00Z</dcterms:modified>
  <cp:category/>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Report</vt:lpwstr>
  </property>
  <property fmtid="{D5CDD505-2E9C-101B-9397-08002B2CF9AE}" pid="3" name="txtTitle">
    <vt:lpwstr>Titel</vt:lpwstr>
  </property>
  <property fmtid="{D5CDD505-2E9C-101B-9397-08002B2CF9AE}" pid="4" name="txtSubTitle">
    <vt:lpwstr>SchoolID Services</vt:lpwstr>
  </property>
  <property fmtid="{D5CDD505-2E9C-101B-9397-08002B2CF9AE}" pid="5" name="txtTitleOP">
    <vt:lpwstr>Voettekst</vt:lpwstr>
  </property>
  <property fmtid="{D5CDD505-2E9C-101B-9397-08002B2CF9AE}" pid="6" name="CoverType">
    <vt:lpwstr>Kale titelpagina</vt:lpwstr>
  </property>
  <property fmtid="{D5CDD505-2E9C-101B-9397-08002B2CF9AE}" pid="7" name="languageID">
    <vt:lpwstr>NL</vt:lpwstr>
  </property>
  <property fmtid="{D5CDD505-2E9C-101B-9397-08002B2CF9AE}" pid="8" name="Description">
    <vt:lpwstr>Rapport</vt:lpwstr>
  </property>
  <property fmtid="{D5CDD505-2E9C-101B-9397-08002B2CF9AE}" pid="9" name="Status">
    <vt:lpwstr>Concept</vt:lpwstr>
  </property>
</Properties>
</file>